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F7F" w:rsidRPr="006C6AFC" w:rsidRDefault="00CD2F7F" w:rsidP="00CD2F7F">
      <w:pPr>
        <w:pStyle w:val="NZEV0"/>
        <w:spacing w:line="280" w:lineRule="atLeast"/>
        <w:rPr>
          <w:rFonts w:cs="Arial"/>
        </w:rPr>
      </w:pPr>
      <w:r>
        <w:rPr>
          <w:rFonts w:cs="Arial"/>
        </w:rPr>
        <w:t>Požadavky na služby a sankce</w:t>
      </w:r>
    </w:p>
    <w:p w:rsidR="00CD2F7F" w:rsidRPr="006C6AFC" w:rsidRDefault="00CD2F7F" w:rsidP="00CD2F7F">
      <w:pPr>
        <w:autoSpaceDE w:val="0"/>
        <w:autoSpaceDN w:val="0"/>
        <w:adjustRightInd w:val="0"/>
        <w:spacing w:before="120" w:after="120" w:line="280" w:lineRule="atLeast"/>
        <w:jc w:val="center"/>
        <w:rPr>
          <w:rFonts w:ascii="Arial" w:hAnsi="Arial" w:cs="Arial"/>
          <w:b/>
        </w:rPr>
      </w:pPr>
    </w:p>
    <w:p w:rsidR="00CD2F7F" w:rsidRDefault="00CD2F7F" w:rsidP="00CD2F7F">
      <w:pPr>
        <w:autoSpaceDE w:val="0"/>
        <w:autoSpaceDN w:val="0"/>
        <w:adjustRightInd w:val="0"/>
        <w:spacing w:before="120" w:after="120" w:line="280" w:lineRule="atLeast"/>
        <w:jc w:val="center"/>
        <w:rPr>
          <w:rFonts w:ascii="Arial" w:hAnsi="Arial" w:cs="Arial"/>
          <w:b/>
        </w:rPr>
      </w:pPr>
      <w:r w:rsidRPr="006C6AFC">
        <w:rPr>
          <w:rFonts w:ascii="Arial" w:hAnsi="Arial" w:cs="Arial"/>
          <w:b/>
        </w:rPr>
        <w:t>na veřejnou zakázku</w:t>
      </w:r>
    </w:p>
    <w:p w:rsidR="00CD2F7F" w:rsidRPr="006C6AFC" w:rsidRDefault="00CD2F7F" w:rsidP="00CD2F7F">
      <w:pPr>
        <w:autoSpaceDE w:val="0"/>
        <w:autoSpaceDN w:val="0"/>
        <w:adjustRightInd w:val="0"/>
        <w:spacing w:before="120" w:after="120" w:line="280" w:lineRule="atLeast"/>
        <w:jc w:val="center"/>
        <w:rPr>
          <w:rFonts w:ascii="Arial" w:hAnsi="Arial" w:cs="Arial"/>
          <w:b/>
        </w:rPr>
      </w:pPr>
    </w:p>
    <w:p w:rsidR="00CD2F7F" w:rsidRPr="005C05BE" w:rsidRDefault="00CD2F7F" w:rsidP="00CD2F7F">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5C05BE">
        <w:rPr>
          <w:rFonts w:ascii="Arial" w:hAnsi="Arial" w:cs="Arial"/>
          <w:b/>
          <w:bCs/>
          <w:color w:val="FFFFFF"/>
          <w:sz w:val="32"/>
          <w:szCs w:val="32"/>
        </w:rPr>
        <w:t>Resortní elektronický systém spisové služby</w:t>
      </w:r>
    </w:p>
    <w:p w:rsidR="00CD2F7F" w:rsidRPr="00F97D56" w:rsidRDefault="00CD2F7F" w:rsidP="00CD2F7F">
      <w:pPr>
        <w:pStyle w:val="Normln11"/>
        <w:spacing w:before="120" w:after="120" w:line="280" w:lineRule="atLeast"/>
        <w:jc w:val="center"/>
        <w:rPr>
          <w:rFonts w:cs="Arial"/>
          <w:b/>
          <w:color w:val="FF0000"/>
          <w:sz w:val="20"/>
          <w:szCs w:val="20"/>
        </w:rPr>
      </w:pPr>
    </w:p>
    <w:p w:rsidR="00CD2F7F" w:rsidRPr="006C6AFC" w:rsidRDefault="00CD2F7F" w:rsidP="00CD2F7F">
      <w:pPr>
        <w:pStyle w:val="Normln11"/>
        <w:spacing w:line="280" w:lineRule="atLeast"/>
        <w:jc w:val="center"/>
        <w:rPr>
          <w:rFonts w:cs="Arial"/>
          <w:b/>
          <w:sz w:val="20"/>
          <w:szCs w:val="20"/>
        </w:rPr>
      </w:pPr>
      <w:r>
        <w:rPr>
          <w:rFonts w:cs="Arial"/>
          <w:b/>
          <w:sz w:val="20"/>
          <w:szCs w:val="20"/>
        </w:rPr>
        <w:t>zadávanou v nadlimitním otevřeném</w:t>
      </w:r>
      <w:r w:rsidRPr="006C6AFC">
        <w:rPr>
          <w:rFonts w:cs="Arial"/>
          <w:b/>
          <w:sz w:val="20"/>
          <w:szCs w:val="20"/>
        </w:rPr>
        <w:t xml:space="preserve"> řízení dle zákona č. 137/2006 Sb.,</w:t>
      </w:r>
    </w:p>
    <w:p w:rsidR="00CD2F7F" w:rsidRPr="006C6AFC" w:rsidRDefault="00CD2F7F" w:rsidP="00CD2F7F">
      <w:pPr>
        <w:pStyle w:val="Normln11"/>
        <w:spacing w:line="280" w:lineRule="atLeast"/>
        <w:jc w:val="center"/>
        <w:rPr>
          <w:rFonts w:cs="Arial"/>
          <w:b/>
          <w:sz w:val="20"/>
          <w:szCs w:val="20"/>
        </w:rPr>
      </w:pPr>
      <w:r>
        <w:rPr>
          <w:rFonts w:cs="Arial"/>
          <w:b/>
          <w:sz w:val="20"/>
          <w:szCs w:val="20"/>
        </w:rPr>
        <w:t>o veřejných zakázkách, ve znění pozdějších předpisů</w:t>
      </w:r>
      <w:r w:rsidRPr="006C6AFC">
        <w:rPr>
          <w:rFonts w:cs="Arial"/>
          <w:b/>
          <w:sz w:val="20"/>
          <w:szCs w:val="20"/>
        </w:rPr>
        <w:t xml:space="preserve"> (dále jen </w:t>
      </w:r>
      <w:r>
        <w:rPr>
          <w:rFonts w:cs="Arial"/>
          <w:b/>
          <w:sz w:val="20"/>
          <w:szCs w:val="20"/>
        </w:rPr>
        <w:t>„ZVZ“</w:t>
      </w:r>
      <w:r w:rsidRPr="006C6AFC">
        <w:rPr>
          <w:rFonts w:cs="Arial"/>
          <w:b/>
          <w:sz w:val="20"/>
          <w:szCs w:val="20"/>
        </w:rPr>
        <w:t>)</w:t>
      </w:r>
    </w:p>
    <w:p w:rsidR="00CD2F7F" w:rsidRPr="006C6AFC" w:rsidRDefault="00CD2F7F" w:rsidP="00CD2F7F">
      <w:pPr>
        <w:spacing w:before="120" w:after="120" w:line="280" w:lineRule="atLeast"/>
        <w:rPr>
          <w:rFonts w:ascii="Arial" w:hAnsi="Arial" w:cs="Arial"/>
          <w:b/>
          <w:szCs w:val="20"/>
        </w:rPr>
      </w:pPr>
    </w:p>
    <w:p w:rsidR="00CD2F7F" w:rsidRPr="006C6AFC" w:rsidRDefault="00CD2F7F" w:rsidP="00CD2F7F">
      <w:pPr>
        <w:spacing w:before="120" w:after="120" w:line="280" w:lineRule="atLeast"/>
        <w:jc w:val="center"/>
        <w:rPr>
          <w:rFonts w:ascii="Arial" w:hAnsi="Arial" w:cs="Arial"/>
          <w:b/>
          <w:sz w:val="20"/>
          <w:szCs w:val="20"/>
        </w:rPr>
      </w:pPr>
      <w:r>
        <w:rPr>
          <w:rFonts w:ascii="Arial" w:hAnsi="Arial" w:cs="Arial"/>
          <w:b/>
          <w:sz w:val="20"/>
          <w:szCs w:val="20"/>
        </w:rPr>
        <w:t>Zadavatel</w:t>
      </w:r>
      <w:r w:rsidRPr="006C6AFC">
        <w:rPr>
          <w:rFonts w:ascii="Arial" w:hAnsi="Arial" w:cs="Arial"/>
          <w:b/>
          <w:sz w:val="20"/>
          <w:szCs w:val="20"/>
        </w:rPr>
        <w:t xml:space="preserve"> veřejné zakázky:</w:t>
      </w:r>
    </w:p>
    <w:p w:rsidR="00CD2F7F" w:rsidRPr="006C6AFC" w:rsidRDefault="00CD2F7F" w:rsidP="00CD2F7F">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rsidR="00CD2F7F" w:rsidRPr="006C6AFC" w:rsidRDefault="00CD2F7F" w:rsidP="00CD2F7F">
      <w:pPr>
        <w:spacing w:before="120" w:after="120" w:line="280" w:lineRule="atLeast"/>
        <w:jc w:val="center"/>
        <w:rPr>
          <w:rFonts w:ascii="Arial" w:hAnsi="Arial" w:cs="Arial"/>
          <w:sz w:val="20"/>
          <w:szCs w:val="20"/>
        </w:rPr>
      </w:pPr>
      <w:r>
        <w:rPr>
          <w:rFonts w:ascii="Arial" w:hAnsi="Arial" w:cs="Arial"/>
          <w:sz w:val="20"/>
          <w:szCs w:val="20"/>
        </w:rPr>
        <w:t xml:space="preserve">se sídlem Na Poříčním právu </w:t>
      </w:r>
      <w:r w:rsidRPr="006C6AFC">
        <w:rPr>
          <w:rFonts w:ascii="Arial" w:hAnsi="Arial" w:cs="Arial"/>
          <w:sz w:val="20"/>
          <w:szCs w:val="20"/>
        </w:rPr>
        <w:t>376</w:t>
      </w:r>
      <w:r>
        <w:rPr>
          <w:rFonts w:ascii="Arial" w:hAnsi="Arial" w:cs="Arial"/>
          <w:sz w:val="20"/>
          <w:szCs w:val="20"/>
        </w:rPr>
        <w:t>/1</w:t>
      </w:r>
      <w:r w:rsidRPr="006C6AFC">
        <w:rPr>
          <w:rFonts w:ascii="Arial" w:hAnsi="Arial" w:cs="Arial"/>
          <w:sz w:val="20"/>
          <w:szCs w:val="20"/>
        </w:rPr>
        <w:t>, 128 01 Praha 2</w:t>
      </w:r>
    </w:p>
    <w:p w:rsidR="00CD2F7F" w:rsidRPr="006C6AFC" w:rsidRDefault="00CD2F7F" w:rsidP="00CD2F7F">
      <w:pPr>
        <w:spacing w:before="120" w:after="120" w:line="280" w:lineRule="atLeast"/>
        <w:jc w:val="center"/>
        <w:rPr>
          <w:rFonts w:ascii="Arial" w:hAnsi="Arial" w:cs="Arial"/>
          <w:sz w:val="20"/>
          <w:szCs w:val="20"/>
        </w:rPr>
      </w:pPr>
      <w:r w:rsidRPr="006C6AFC">
        <w:rPr>
          <w:rFonts w:ascii="Arial" w:hAnsi="Arial" w:cs="Arial"/>
          <w:sz w:val="20"/>
          <w:szCs w:val="20"/>
        </w:rPr>
        <w:t>IČ</w:t>
      </w:r>
      <w:r>
        <w:rPr>
          <w:rFonts w:ascii="Arial" w:hAnsi="Arial" w:cs="Arial"/>
          <w:sz w:val="20"/>
          <w:szCs w:val="20"/>
        </w:rPr>
        <w:t>O</w:t>
      </w:r>
      <w:r w:rsidRPr="006C6AFC">
        <w:rPr>
          <w:rFonts w:ascii="Arial" w:hAnsi="Arial" w:cs="Arial"/>
          <w:sz w:val="20"/>
          <w:szCs w:val="20"/>
        </w:rPr>
        <w:t>: 00551023</w:t>
      </w:r>
    </w:p>
    <w:p w:rsidR="00CD2F7F" w:rsidRPr="002F5ECA" w:rsidRDefault="00CD2F7F" w:rsidP="00CD2F7F">
      <w:pPr>
        <w:tabs>
          <w:tab w:val="left" w:pos="0"/>
        </w:tabs>
        <w:spacing w:before="120" w:after="120" w:line="280" w:lineRule="atLeast"/>
        <w:jc w:val="center"/>
        <w:rPr>
          <w:rFonts w:ascii="Arial" w:hAnsi="Arial" w:cs="Arial"/>
          <w:sz w:val="20"/>
          <w:szCs w:val="20"/>
        </w:rPr>
      </w:pPr>
      <w:r w:rsidRPr="002F5ECA">
        <w:rPr>
          <w:rFonts w:ascii="Arial" w:hAnsi="Arial" w:cs="Arial"/>
          <w:sz w:val="20"/>
          <w:szCs w:val="20"/>
        </w:rPr>
        <w:t>(dále jen „</w:t>
      </w:r>
      <w:r w:rsidRPr="002F5ECA">
        <w:rPr>
          <w:rFonts w:ascii="Arial" w:hAnsi="Arial" w:cs="Arial"/>
          <w:b/>
          <w:sz w:val="20"/>
          <w:szCs w:val="20"/>
        </w:rPr>
        <w:t>zadavatel</w:t>
      </w:r>
      <w:r w:rsidRPr="002F5ECA">
        <w:rPr>
          <w:rFonts w:ascii="Arial" w:hAnsi="Arial" w:cs="Arial"/>
          <w:sz w:val="20"/>
          <w:szCs w:val="20"/>
        </w:rPr>
        <w:t>“ nebo „</w:t>
      </w:r>
      <w:r w:rsidRPr="002F5ECA">
        <w:rPr>
          <w:rFonts w:ascii="Arial" w:hAnsi="Arial" w:cs="Arial"/>
          <w:b/>
          <w:sz w:val="20"/>
          <w:szCs w:val="20"/>
        </w:rPr>
        <w:t>MPSV</w:t>
      </w:r>
      <w:r w:rsidRPr="002F5ECA">
        <w:rPr>
          <w:rFonts w:ascii="Arial" w:hAnsi="Arial" w:cs="Arial"/>
          <w:sz w:val="20"/>
          <w:szCs w:val="20"/>
        </w:rPr>
        <w:t>“)</w:t>
      </w:r>
    </w:p>
    <w:p w:rsidR="00CD2F7F" w:rsidRPr="006C6AFC" w:rsidRDefault="00CD2F7F" w:rsidP="00CD2F7F">
      <w:pPr>
        <w:tabs>
          <w:tab w:val="left" w:pos="0"/>
        </w:tabs>
        <w:spacing w:before="120" w:after="120" w:line="280" w:lineRule="atLeast"/>
        <w:rPr>
          <w:rFonts w:ascii="Arial" w:hAnsi="Arial" w:cs="Arial"/>
          <w:szCs w:val="20"/>
        </w:rPr>
      </w:pPr>
      <w:r>
        <w:rPr>
          <w:rFonts w:ascii="Arial" w:hAnsi="Arial" w:cs="Arial"/>
          <w:noProof/>
          <w:szCs w:val="20"/>
          <w:lang w:eastAsia="cs-CZ"/>
        </w:rPr>
        <w:drawing>
          <wp:anchor distT="0" distB="0" distL="114300" distR="114300" simplePos="0" relativeHeight="251659264" behindDoc="1" locked="0" layoutInCell="1" allowOverlap="1" wp14:anchorId="387AB2D7" wp14:editId="562BBF51">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Default="00CD2F7F" w:rsidP="00CD2F7F">
      <w:pPr>
        <w:tabs>
          <w:tab w:val="left" w:pos="0"/>
        </w:tabs>
        <w:spacing w:before="120" w:after="120" w:line="280" w:lineRule="atLeast"/>
        <w:rPr>
          <w:rFonts w:ascii="Arial" w:hAnsi="Arial" w:cs="Arial"/>
          <w:szCs w:val="20"/>
        </w:rPr>
      </w:pPr>
    </w:p>
    <w:p w:rsidR="00CD2F7F"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 w:val="20"/>
          <w:szCs w:val="20"/>
        </w:rPr>
      </w:pPr>
      <w:r w:rsidRPr="006C6AFC">
        <w:rPr>
          <w:rFonts w:ascii="Arial" w:hAnsi="Arial" w:cs="Arial"/>
          <w:sz w:val="20"/>
          <w:szCs w:val="20"/>
        </w:rPr>
        <w:t>____________________________________________</w:t>
      </w:r>
    </w:p>
    <w:p w:rsidR="00CD2F7F" w:rsidRPr="0065517D" w:rsidRDefault="00CD2F7F" w:rsidP="00CD2F7F">
      <w:pPr>
        <w:tabs>
          <w:tab w:val="left" w:pos="0"/>
        </w:tabs>
        <w:spacing w:line="280" w:lineRule="atLeast"/>
        <w:jc w:val="both"/>
        <w:rPr>
          <w:rFonts w:ascii="Arial" w:hAnsi="Arial" w:cs="Arial"/>
          <w:sz w:val="20"/>
          <w:szCs w:val="20"/>
          <w:u w:val="single"/>
        </w:rPr>
      </w:pPr>
      <w:r w:rsidRPr="0065517D">
        <w:rPr>
          <w:rFonts w:ascii="Arial" w:hAnsi="Arial" w:cs="Arial"/>
          <w:sz w:val="20"/>
          <w:szCs w:val="20"/>
          <w:u w:val="single"/>
        </w:rPr>
        <w:t xml:space="preserve">Osoba oprávněná </w:t>
      </w:r>
      <w:r>
        <w:rPr>
          <w:rFonts w:ascii="Arial" w:hAnsi="Arial" w:cs="Arial"/>
          <w:sz w:val="20"/>
          <w:szCs w:val="20"/>
          <w:u w:val="single"/>
        </w:rPr>
        <w:t>zastupovat</w:t>
      </w:r>
      <w:r w:rsidRPr="0065517D">
        <w:rPr>
          <w:rFonts w:ascii="Arial" w:hAnsi="Arial" w:cs="Arial"/>
          <w:sz w:val="20"/>
          <w:szCs w:val="20"/>
          <w:u w:val="single"/>
        </w:rPr>
        <w:t xml:space="preserve"> zadavatele</w:t>
      </w:r>
    </w:p>
    <w:p w:rsidR="00EC424C" w:rsidRDefault="00CD2F7F" w:rsidP="006F28AC">
      <w:pPr>
        <w:tabs>
          <w:tab w:val="left" w:pos="0"/>
        </w:tabs>
        <w:spacing w:after="0" w:line="280" w:lineRule="atLeast"/>
        <w:rPr>
          <w:rFonts w:ascii="Arial" w:hAnsi="Arial" w:cs="Arial"/>
          <w:sz w:val="20"/>
          <w:szCs w:val="20"/>
        </w:rPr>
      </w:pPr>
      <w:r w:rsidRPr="005C05BE">
        <w:rPr>
          <w:rFonts w:ascii="Arial" w:hAnsi="Arial" w:cs="Arial"/>
          <w:sz w:val="20"/>
          <w:szCs w:val="20"/>
        </w:rPr>
        <w:t xml:space="preserve">Mgr. Bc. et Bc. Robert Baxa, </w:t>
      </w:r>
    </w:p>
    <w:p w:rsidR="00EC424C" w:rsidRDefault="00EC424C" w:rsidP="006F28AC">
      <w:pPr>
        <w:tabs>
          <w:tab w:val="left" w:pos="0"/>
        </w:tabs>
        <w:spacing w:after="0" w:line="280" w:lineRule="atLeast"/>
        <w:rPr>
          <w:rFonts w:ascii="Arial" w:hAnsi="Arial" w:cs="Arial"/>
          <w:sz w:val="20"/>
          <w:szCs w:val="20"/>
        </w:rPr>
      </w:pPr>
      <w:r>
        <w:rPr>
          <w:rFonts w:ascii="Arial" w:hAnsi="Arial" w:cs="Arial"/>
          <w:sz w:val="20"/>
          <w:szCs w:val="20"/>
        </w:rPr>
        <w:t xml:space="preserve">první </w:t>
      </w:r>
      <w:r w:rsidR="00CD2F7F" w:rsidRPr="005C05BE">
        <w:rPr>
          <w:rFonts w:ascii="Arial" w:hAnsi="Arial" w:cs="Arial"/>
          <w:sz w:val="20"/>
          <w:szCs w:val="20"/>
        </w:rPr>
        <w:t>náměstek ministryně</w:t>
      </w:r>
      <w:r>
        <w:rPr>
          <w:rFonts w:ascii="Arial" w:hAnsi="Arial" w:cs="Arial"/>
          <w:sz w:val="20"/>
          <w:szCs w:val="20"/>
        </w:rPr>
        <w:t>,</w:t>
      </w:r>
    </w:p>
    <w:p w:rsidR="00CD2F7F" w:rsidRPr="005C05BE" w:rsidRDefault="00EC424C" w:rsidP="006F28AC">
      <w:pPr>
        <w:tabs>
          <w:tab w:val="left" w:pos="0"/>
        </w:tabs>
        <w:spacing w:after="0" w:line="280" w:lineRule="atLeast"/>
        <w:rPr>
          <w:rFonts w:ascii="Arial" w:hAnsi="Arial" w:cs="Arial"/>
          <w:sz w:val="20"/>
          <w:szCs w:val="20"/>
        </w:rPr>
      </w:pPr>
      <w:r>
        <w:rPr>
          <w:rFonts w:ascii="Arial" w:hAnsi="Arial" w:cs="Arial"/>
          <w:sz w:val="20"/>
          <w:szCs w:val="20"/>
        </w:rPr>
        <w:t>náměstek</w:t>
      </w:r>
      <w:r w:rsidR="00CD2F7F" w:rsidRPr="005C05BE">
        <w:rPr>
          <w:rFonts w:ascii="Arial" w:hAnsi="Arial" w:cs="Arial"/>
          <w:sz w:val="20"/>
          <w:szCs w:val="20"/>
        </w:rPr>
        <w:t xml:space="preserve"> pro řízení sekce informačních technologií</w:t>
      </w:r>
    </w:p>
    <w:p w:rsidR="00CD2F7F" w:rsidRPr="0065517D" w:rsidRDefault="00CD2F7F" w:rsidP="00CD2F7F">
      <w:pPr>
        <w:tabs>
          <w:tab w:val="left" w:pos="0"/>
        </w:tabs>
        <w:spacing w:line="280" w:lineRule="atLeast"/>
        <w:jc w:val="both"/>
        <w:rPr>
          <w:rFonts w:ascii="Arial" w:hAnsi="Arial" w:cs="Arial"/>
          <w:sz w:val="20"/>
          <w:szCs w:val="20"/>
          <w:u w:val="single"/>
        </w:rPr>
      </w:pPr>
    </w:p>
    <w:p w:rsidR="00CD2F7F" w:rsidRPr="00CE4D1E" w:rsidRDefault="00CD2F7F" w:rsidP="00CD2F7F">
      <w:pPr>
        <w:spacing w:before="60" w:line="280" w:lineRule="atLeast"/>
        <w:rPr>
          <w:rFonts w:ascii="Arial" w:hAnsi="Arial" w:cs="Arial"/>
          <w:sz w:val="20"/>
          <w:szCs w:val="20"/>
          <w:u w:val="single"/>
        </w:rPr>
      </w:pPr>
      <w:r w:rsidRPr="00CE4D1E">
        <w:rPr>
          <w:rFonts w:ascii="Arial" w:hAnsi="Arial" w:cs="Arial"/>
          <w:sz w:val="20"/>
          <w:szCs w:val="20"/>
          <w:u w:val="single"/>
        </w:rPr>
        <w:t xml:space="preserve">Zástupce zadavatele dle </w:t>
      </w:r>
      <w:r>
        <w:rPr>
          <w:rFonts w:ascii="Arial" w:hAnsi="Arial" w:cs="Arial"/>
          <w:sz w:val="20"/>
          <w:szCs w:val="20"/>
          <w:u w:val="single"/>
        </w:rPr>
        <w:t xml:space="preserve">ustanovení </w:t>
      </w:r>
      <w:r w:rsidRPr="00CE4D1E">
        <w:rPr>
          <w:rFonts w:ascii="Arial" w:hAnsi="Arial" w:cs="Arial"/>
          <w:sz w:val="20"/>
          <w:szCs w:val="20"/>
          <w:u w:val="single"/>
        </w:rPr>
        <w:t xml:space="preserve">§ 151 zákona (zastoupení zadavatele v řízení): </w:t>
      </w:r>
    </w:p>
    <w:p w:rsidR="000B0924" w:rsidRPr="00DE4A08" w:rsidRDefault="00CD2F7F" w:rsidP="00CD2F7F">
      <w:pPr>
        <w:spacing w:line="280" w:lineRule="atLeast"/>
        <w:jc w:val="both"/>
      </w:pPr>
      <w:r w:rsidRPr="00A04B48">
        <w:rPr>
          <w:rFonts w:ascii="Arial" w:hAnsi="Arial" w:cs="Arial"/>
          <w:sz w:val="20"/>
          <w:szCs w:val="20"/>
        </w:rPr>
        <w:t xml:space="preserve">Kontaktní osobou ve věcech souvisejících se zadáváním této veřejné zakázky je MT Legal s.r.o., advokátní kancelář, Karoliny Světlé 25, 110 00 Praha 1, e-mail: </w:t>
      </w:r>
      <w:hyperlink r:id="rId10" w:history="1"/>
      <w:hyperlink r:id="rId11" w:history="1">
        <w:r w:rsidRPr="00A04B48">
          <w:rPr>
            <w:rStyle w:val="Hypertextovodkaz"/>
            <w:sz w:val="20"/>
            <w:szCs w:val="20"/>
          </w:rPr>
          <w:t>vz@mt-legal.com</w:t>
        </w:r>
      </w:hyperlink>
      <w:r w:rsidRPr="00A04B48">
        <w:rPr>
          <w:rFonts w:ascii="Arial" w:hAnsi="Arial" w:cs="Arial"/>
          <w:sz w:val="20"/>
          <w:szCs w:val="20"/>
        </w:rPr>
        <w:t>. Kontaktní osoba zajišťuje veškerou komunikaci zadavatele s dodavateli (tím není dotčeno oprávnění statutárního orgánu či jiné pověřené osoby zadavatele) a je v souladu s ust. § 151 zákona pověřena výkonem zadavatelských činností v tomto zadávacím řízení. Kontaktní osoba je pověřena také k přijímání případných námitek dodavatelů dle ust. § 110 zákona.</w:t>
      </w:r>
    </w:p>
    <w:p w:rsidR="000B0924" w:rsidRPr="00DE4A08" w:rsidRDefault="000B0924" w:rsidP="000B0924">
      <w:pPr>
        <w:rPr>
          <w:sz w:val="24"/>
          <w:szCs w:val="24"/>
        </w:rPr>
        <w:sectPr w:rsidR="000B0924" w:rsidRPr="00DE4A08" w:rsidSect="000B0924">
          <w:footerReference w:type="default" r:id="rId12"/>
          <w:headerReference w:type="first" r:id="rId13"/>
          <w:footerReference w:type="first" r:id="rId14"/>
          <w:pgSz w:w="11906" w:h="16838" w:code="9"/>
          <w:pgMar w:top="1588" w:right="1134" w:bottom="1134" w:left="1418" w:header="709" w:footer="709" w:gutter="0"/>
          <w:cols w:space="708"/>
          <w:titlePg/>
          <w:docGrid w:linePitch="360"/>
        </w:sectPr>
      </w:pPr>
    </w:p>
    <w:sdt>
      <w:sdtPr>
        <w:rPr>
          <w:rFonts w:asciiTheme="minorHAnsi" w:eastAsiaTheme="minorHAnsi" w:hAnsiTheme="minorHAnsi" w:cstheme="minorBidi"/>
          <w:color w:val="auto"/>
          <w:sz w:val="22"/>
          <w:szCs w:val="22"/>
          <w:lang w:eastAsia="en-US"/>
        </w:rPr>
        <w:id w:val="-143434639"/>
        <w:docPartObj>
          <w:docPartGallery w:val="Table of Contents"/>
          <w:docPartUnique/>
        </w:docPartObj>
      </w:sdtPr>
      <w:sdtEndPr>
        <w:rPr>
          <w:b/>
          <w:bCs/>
        </w:rPr>
      </w:sdtEndPr>
      <w:sdtContent>
        <w:p w:rsidR="00A3691D" w:rsidRDefault="00A3691D">
          <w:pPr>
            <w:pStyle w:val="Nadpisobsahu"/>
          </w:pPr>
          <w:r>
            <w:t>Obsah</w:t>
          </w:r>
        </w:p>
        <w:p w:rsidR="00327CD9" w:rsidRDefault="00A3691D">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48999534" w:history="1">
            <w:r w:rsidR="00327CD9" w:rsidRPr="00475564">
              <w:rPr>
                <w:rStyle w:val="Hypertextovodkaz"/>
                <w:noProof/>
              </w:rPr>
              <w:t>1</w:t>
            </w:r>
            <w:r w:rsidR="00327CD9">
              <w:rPr>
                <w:rFonts w:eastAsiaTheme="minorEastAsia"/>
                <w:noProof/>
                <w:lang w:eastAsia="cs-CZ"/>
              </w:rPr>
              <w:tab/>
            </w:r>
            <w:r w:rsidR="00327CD9" w:rsidRPr="00475564">
              <w:rPr>
                <w:rStyle w:val="Hypertextovodkaz"/>
                <w:noProof/>
              </w:rPr>
              <w:t>Požadavky na služby a sankce</w:t>
            </w:r>
            <w:r w:rsidR="00327CD9">
              <w:rPr>
                <w:noProof/>
                <w:webHidden/>
              </w:rPr>
              <w:tab/>
            </w:r>
            <w:r w:rsidR="00327CD9">
              <w:rPr>
                <w:noProof/>
                <w:webHidden/>
              </w:rPr>
              <w:fldChar w:fldCharType="begin"/>
            </w:r>
            <w:r w:rsidR="00327CD9">
              <w:rPr>
                <w:noProof/>
                <w:webHidden/>
              </w:rPr>
              <w:instrText xml:space="preserve"> PAGEREF _Toc448999534 \h </w:instrText>
            </w:r>
            <w:r w:rsidR="00327CD9">
              <w:rPr>
                <w:noProof/>
                <w:webHidden/>
              </w:rPr>
            </w:r>
            <w:r w:rsidR="00327CD9">
              <w:rPr>
                <w:noProof/>
                <w:webHidden/>
              </w:rPr>
              <w:fldChar w:fldCharType="separate"/>
            </w:r>
            <w:r w:rsidR="00D356DA">
              <w:rPr>
                <w:noProof/>
                <w:webHidden/>
              </w:rPr>
              <w:t>3</w:t>
            </w:r>
            <w:r w:rsidR="00327CD9">
              <w:rPr>
                <w:noProof/>
                <w:webHidden/>
              </w:rPr>
              <w:fldChar w:fldCharType="end"/>
            </w:r>
          </w:hyperlink>
        </w:p>
        <w:p w:rsidR="00327CD9" w:rsidRDefault="007109E2">
          <w:pPr>
            <w:pStyle w:val="Obsah2"/>
            <w:tabs>
              <w:tab w:val="left" w:pos="880"/>
              <w:tab w:val="right" w:leader="dot" w:pos="9062"/>
            </w:tabs>
            <w:rPr>
              <w:rFonts w:eastAsiaTheme="minorEastAsia"/>
              <w:noProof/>
              <w:lang w:eastAsia="cs-CZ"/>
            </w:rPr>
          </w:pPr>
          <w:hyperlink w:anchor="_Toc448999535" w:history="1">
            <w:r w:rsidR="00327CD9" w:rsidRPr="00475564">
              <w:rPr>
                <w:rStyle w:val="Hypertextovodkaz"/>
                <w:noProof/>
              </w:rPr>
              <w:t>1.1</w:t>
            </w:r>
            <w:r w:rsidR="00327CD9">
              <w:rPr>
                <w:rFonts w:eastAsiaTheme="minorEastAsia"/>
                <w:noProof/>
                <w:lang w:eastAsia="cs-CZ"/>
              </w:rPr>
              <w:tab/>
            </w:r>
            <w:r w:rsidR="00327CD9" w:rsidRPr="00475564">
              <w:rPr>
                <w:rStyle w:val="Hypertextovodkaz"/>
                <w:noProof/>
              </w:rPr>
              <w:t>Základní požadavky</w:t>
            </w:r>
            <w:r w:rsidR="00327CD9">
              <w:rPr>
                <w:noProof/>
                <w:webHidden/>
              </w:rPr>
              <w:tab/>
            </w:r>
            <w:r w:rsidR="00327CD9">
              <w:rPr>
                <w:noProof/>
                <w:webHidden/>
              </w:rPr>
              <w:fldChar w:fldCharType="begin"/>
            </w:r>
            <w:r w:rsidR="00327CD9">
              <w:rPr>
                <w:noProof/>
                <w:webHidden/>
              </w:rPr>
              <w:instrText xml:space="preserve"> PAGEREF _Toc448999535 \h </w:instrText>
            </w:r>
            <w:r w:rsidR="00327CD9">
              <w:rPr>
                <w:noProof/>
                <w:webHidden/>
              </w:rPr>
            </w:r>
            <w:r w:rsidR="00327CD9">
              <w:rPr>
                <w:noProof/>
                <w:webHidden/>
              </w:rPr>
              <w:fldChar w:fldCharType="separate"/>
            </w:r>
            <w:r w:rsidR="00D356DA">
              <w:rPr>
                <w:noProof/>
                <w:webHidden/>
              </w:rPr>
              <w:t>3</w:t>
            </w:r>
            <w:r w:rsidR="00327CD9">
              <w:rPr>
                <w:noProof/>
                <w:webHidden/>
              </w:rPr>
              <w:fldChar w:fldCharType="end"/>
            </w:r>
          </w:hyperlink>
        </w:p>
        <w:p w:rsidR="00327CD9" w:rsidRDefault="007109E2">
          <w:pPr>
            <w:pStyle w:val="Obsah2"/>
            <w:tabs>
              <w:tab w:val="left" w:pos="880"/>
              <w:tab w:val="right" w:leader="dot" w:pos="9062"/>
            </w:tabs>
            <w:rPr>
              <w:rFonts w:eastAsiaTheme="minorEastAsia"/>
              <w:noProof/>
              <w:lang w:eastAsia="cs-CZ"/>
            </w:rPr>
          </w:pPr>
          <w:hyperlink w:anchor="_Toc448999536" w:history="1">
            <w:r w:rsidR="00327CD9" w:rsidRPr="00475564">
              <w:rPr>
                <w:rStyle w:val="Hypertextovodkaz"/>
                <w:noProof/>
              </w:rPr>
              <w:t>1.2</w:t>
            </w:r>
            <w:r w:rsidR="00327CD9">
              <w:rPr>
                <w:rFonts w:eastAsiaTheme="minorEastAsia"/>
                <w:noProof/>
                <w:lang w:eastAsia="cs-CZ"/>
              </w:rPr>
              <w:tab/>
            </w:r>
            <w:r w:rsidR="00327CD9" w:rsidRPr="00475564">
              <w:rPr>
                <w:rStyle w:val="Hypertextovodkaz"/>
                <w:noProof/>
              </w:rPr>
              <w:t>Požadavky na služby provozu</w:t>
            </w:r>
            <w:r w:rsidR="00327CD9">
              <w:rPr>
                <w:noProof/>
                <w:webHidden/>
              </w:rPr>
              <w:tab/>
            </w:r>
            <w:r w:rsidR="00327CD9">
              <w:rPr>
                <w:noProof/>
                <w:webHidden/>
              </w:rPr>
              <w:fldChar w:fldCharType="begin"/>
            </w:r>
            <w:r w:rsidR="00327CD9">
              <w:rPr>
                <w:noProof/>
                <w:webHidden/>
              </w:rPr>
              <w:instrText xml:space="preserve"> PAGEREF _Toc448999536 \h </w:instrText>
            </w:r>
            <w:r w:rsidR="00327CD9">
              <w:rPr>
                <w:noProof/>
                <w:webHidden/>
              </w:rPr>
            </w:r>
            <w:r w:rsidR="00327CD9">
              <w:rPr>
                <w:noProof/>
                <w:webHidden/>
              </w:rPr>
              <w:fldChar w:fldCharType="separate"/>
            </w:r>
            <w:r w:rsidR="00D356DA">
              <w:rPr>
                <w:noProof/>
                <w:webHidden/>
              </w:rPr>
              <w:t>4</w:t>
            </w:r>
            <w:r w:rsidR="00327CD9">
              <w:rPr>
                <w:noProof/>
                <w:webHidden/>
              </w:rPr>
              <w:fldChar w:fldCharType="end"/>
            </w:r>
          </w:hyperlink>
        </w:p>
        <w:p w:rsidR="00327CD9" w:rsidRDefault="007109E2">
          <w:pPr>
            <w:pStyle w:val="Obsah3"/>
            <w:tabs>
              <w:tab w:val="left" w:pos="1320"/>
              <w:tab w:val="right" w:leader="dot" w:pos="9062"/>
            </w:tabs>
            <w:rPr>
              <w:rFonts w:eastAsiaTheme="minorEastAsia"/>
              <w:noProof/>
              <w:lang w:eastAsia="cs-CZ"/>
            </w:rPr>
          </w:pPr>
          <w:hyperlink w:anchor="_Toc448999537" w:history="1">
            <w:r w:rsidR="00327CD9" w:rsidRPr="00475564">
              <w:rPr>
                <w:rStyle w:val="Hypertextovodkaz"/>
                <w:noProof/>
              </w:rPr>
              <w:t>1.2.1</w:t>
            </w:r>
            <w:r w:rsidR="00327CD9">
              <w:rPr>
                <w:rFonts w:eastAsiaTheme="minorEastAsia"/>
                <w:noProof/>
                <w:lang w:eastAsia="cs-CZ"/>
              </w:rPr>
              <w:tab/>
            </w:r>
            <w:r w:rsidR="00327CD9" w:rsidRPr="00475564">
              <w:rPr>
                <w:rStyle w:val="Hypertextovodkaz"/>
                <w:noProof/>
              </w:rPr>
              <w:t>Požadavky na službu systémového dohledu</w:t>
            </w:r>
            <w:r w:rsidR="00327CD9">
              <w:rPr>
                <w:noProof/>
                <w:webHidden/>
              </w:rPr>
              <w:tab/>
            </w:r>
            <w:r w:rsidR="00327CD9">
              <w:rPr>
                <w:noProof/>
                <w:webHidden/>
              </w:rPr>
              <w:fldChar w:fldCharType="begin"/>
            </w:r>
            <w:r w:rsidR="00327CD9">
              <w:rPr>
                <w:noProof/>
                <w:webHidden/>
              </w:rPr>
              <w:instrText xml:space="preserve"> PAGEREF _Toc448999537 \h </w:instrText>
            </w:r>
            <w:r w:rsidR="00327CD9">
              <w:rPr>
                <w:noProof/>
                <w:webHidden/>
              </w:rPr>
            </w:r>
            <w:r w:rsidR="00327CD9">
              <w:rPr>
                <w:noProof/>
                <w:webHidden/>
              </w:rPr>
              <w:fldChar w:fldCharType="separate"/>
            </w:r>
            <w:r w:rsidR="00D356DA">
              <w:rPr>
                <w:noProof/>
                <w:webHidden/>
              </w:rPr>
              <w:t>4</w:t>
            </w:r>
            <w:r w:rsidR="00327CD9">
              <w:rPr>
                <w:noProof/>
                <w:webHidden/>
              </w:rPr>
              <w:fldChar w:fldCharType="end"/>
            </w:r>
          </w:hyperlink>
        </w:p>
        <w:p w:rsidR="00327CD9" w:rsidRDefault="007109E2">
          <w:pPr>
            <w:pStyle w:val="Obsah3"/>
            <w:tabs>
              <w:tab w:val="left" w:pos="1320"/>
              <w:tab w:val="right" w:leader="dot" w:pos="9062"/>
            </w:tabs>
            <w:rPr>
              <w:rFonts w:eastAsiaTheme="minorEastAsia"/>
              <w:noProof/>
              <w:lang w:eastAsia="cs-CZ"/>
            </w:rPr>
          </w:pPr>
          <w:hyperlink w:anchor="_Toc448999538" w:history="1">
            <w:r w:rsidR="00327CD9" w:rsidRPr="00475564">
              <w:rPr>
                <w:rStyle w:val="Hypertextovodkaz"/>
                <w:noProof/>
              </w:rPr>
              <w:t>1.2.2</w:t>
            </w:r>
            <w:r w:rsidR="00327CD9">
              <w:rPr>
                <w:rFonts w:eastAsiaTheme="minorEastAsia"/>
                <w:noProof/>
                <w:lang w:eastAsia="cs-CZ"/>
              </w:rPr>
              <w:tab/>
            </w:r>
            <w:r w:rsidR="00327CD9" w:rsidRPr="00475564">
              <w:rPr>
                <w:rStyle w:val="Hypertextovodkaz"/>
                <w:noProof/>
              </w:rPr>
              <w:t>Požadavky na službu systémové kontroly</w:t>
            </w:r>
            <w:r w:rsidR="00327CD9">
              <w:rPr>
                <w:noProof/>
                <w:webHidden/>
              </w:rPr>
              <w:tab/>
            </w:r>
            <w:r w:rsidR="00327CD9">
              <w:rPr>
                <w:noProof/>
                <w:webHidden/>
              </w:rPr>
              <w:fldChar w:fldCharType="begin"/>
            </w:r>
            <w:r w:rsidR="00327CD9">
              <w:rPr>
                <w:noProof/>
                <w:webHidden/>
              </w:rPr>
              <w:instrText xml:space="preserve"> PAGEREF _Toc448999538 \h </w:instrText>
            </w:r>
            <w:r w:rsidR="00327CD9">
              <w:rPr>
                <w:noProof/>
                <w:webHidden/>
              </w:rPr>
            </w:r>
            <w:r w:rsidR="00327CD9">
              <w:rPr>
                <w:noProof/>
                <w:webHidden/>
              </w:rPr>
              <w:fldChar w:fldCharType="separate"/>
            </w:r>
            <w:r w:rsidR="00D356DA">
              <w:rPr>
                <w:noProof/>
                <w:webHidden/>
              </w:rPr>
              <w:t>5</w:t>
            </w:r>
            <w:r w:rsidR="00327CD9">
              <w:rPr>
                <w:noProof/>
                <w:webHidden/>
              </w:rPr>
              <w:fldChar w:fldCharType="end"/>
            </w:r>
          </w:hyperlink>
        </w:p>
        <w:p w:rsidR="00327CD9" w:rsidRDefault="007109E2">
          <w:pPr>
            <w:pStyle w:val="Obsah3"/>
            <w:tabs>
              <w:tab w:val="left" w:pos="1320"/>
              <w:tab w:val="right" w:leader="dot" w:pos="9062"/>
            </w:tabs>
            <w:rPr>
              <w:rFonts w:eastAsiaTheme="minorEastAsia"/>
              <w:noProof/>
              <w:lang w:eastAsia="cs-CZ"/>
            </w:rPr>
          </w:pPr>
          <w:hyperlink w:anchor="_Toc448999539" w:history="1">
            <w:r w:rsidR="00327CD9" w:rsidRPr="00475564">
              <w:rPr>
                <w:rStyle w:val="Hypertextovodkaz"/>
                <w:noProof/>
              </w:rPr>
              <w:t>1.2.3</w:t>
            </w:r>
            <w:r w:rsidR="00327CD9">
              <w:rPr>
                <w:rFonts w:eastAsiaTheme="minorEastAsia"/>
                <w:noProof/>
                <w:lang w:eastAsia="cs-CZ"/>
              </w:rPr>
              <w:tab/>
            </w:r>
            <w:r w:rsidR="00327CD9" w:rsidRPr="00475564">
              <w:rPr>
                <w:rStyle w:val="Hypertextovodkaz"/>
                <w:noProof/>
              </w:rPr>
              <w:t>Požadavky na službu bezpečnostní kontroly</w:t>
            </w:r>
            <w:r w:rsidR="00327CD9">
              <w:rPr>
                <w:noProof/>
                <w:webHidden/>
              </w:rPr>
              <w:tab/>
            </w:r>
            <w:r w:rsidR="00327CD9">
              <w:rPr>
                <w:noProof/>
                <w:webHidden/>
              </w:rPr>
              <w:fldChar w:fldCharType="begin"/>
            </w:r>
            <w:r w:rsidR="00327CD9">
              <w:rPr>
                <w:noProof/>
                <w:webHidden/>
              </w:rPr>
              <w:instrText xml:space="preserve"> PAGEREF _Toc448999539 \h </w:instrText>
            </w:r>
            <w:r w:rsidR="00327CD9">
              <w:rPr>
                <w:noProof/>
                <w:webHidden/>
              </w:rPr>
            </w:r>
            <w:r w:rsidR="00327CD9">
              <w:rPr>
                <w:noProof/>
                <w:webHidden/>
              </w:rPr>
              <w:fldChar w:fldCharType="separate"/>
            </w:r>
            <w:r w:rsidR="00D356DA">
              <w:rPr>
                <w:noProof/>
                <w:webHidden/>
              </w:rPr>
              <w:t>7</w:t>
            </w:r>
            <w:r w:rsidR="00327CD9">
              <w:rPr>
                <w:noProof/>
                <w:webHidden/>
              </w:rPr>
              <w:fldChar w:fldCharType="end"/>
            </w:r>
          </w:hyperlink>
        </w:p>
        <w:p w:rsidR="00327CD9" w:rsidRDefault="007109E2">
          <w:pPr>
            <w:pStyle w:val="Obsah3"/>
            <w:tabs>
              <w:tab w:val="left" w:pos="1320"/>
              <w:tab w:val="right" w:leader="dot" w:pos="9062"/>
            </w:tabs>
            <w:rPr>
              <w:rFonts w:eastAsiaTheme="minorEastAsia"/>
              <w:noProof/>
              <w:lang w:eastAsia="cs-CZ"/>
            </w:rPr>
          </w:pPr>
          <w:hyperlink w:anchor="_Toc448999540" w:history="1">
            <w:r w:rsidR="00327CD9" w:rsidRPr="00475564">
              <w:rPr>
                <w:rStyle w:val="Hypertextovodkaz"/>
                <w:noProof/>
              </w:rPr>
              <w:t>1.2.4</w:t>
            </w:r>
            <w:r w:rsidR="00327CD9">
              <w:rPr>
                <w:rFonts w:eastAsiaTheme="minorEastAsia"/>
                <w:noProof/>
                <w:lang w:eastAsia="cs-CZ"/>
              </w:rPr>
              <w:tab/>
            </w:r>
            <w:r w:rsidR="00327CD9" w:rsidRPr="00475564">
              <w:rPr>
                <w:rStyle w:val="Hypertextovodkaz"/>
                <w:noProof/>
              </w:rPr>
              <w:t>Požadavky na službu správy systému</w:t>
            </w:r>
            <w:r w:rsidR="00327CD9">
              <w:rPr>
                <w:noProof/>
                <w:webHidden/>
              </w:rPr>
              <w:tab/>
            </w:r>
            <w:r w:rsidR="00327CD9">
              <w:rPr>
                <w:noProof/>
                <w:webHidden/>
              </w:rPr>
              <w:fldChar w:fldCharType="begin"/>
            </w:r>
            <w:r w:rsidR="00327CD9">
              <w:rPr>
                <w:noProof/>
                <w:webHidden/>
              </w:rPr>
              <w:instrText xml:space="preserve"> PAGEREF _Toc448999540 \h </w:instrText>
            </w:r>
            <w:r w:rsidR="00327CD9">
              <w:rPr>
                <w:noProof/>
                <w:webHidden/>
              </w:rPr>
            </w:r>
            <w:r w:rsidR="00327CD9">
              <w:rPr>
                <w:noProof/>
                <w:webHidden/>
              </w:rPr>
              <w:fldChar w:fldCharType="separate"/>
            </w:r>
            <w:r w:rsidR="00D356DA">
              <w:rPr>
                <w:noProof/>
                <w:webHidden/>
              </w:rPr>
              <w:t>9</w:t>
            </w:r>
            <w:r w:rsidR="00327CD9">
              <w:rPr>
                <w:noProof/>
                <w:webHidden/>
              </w:rPr>
              <w:fldChar w:fldCharType="end"/>
            </w:r>
          </w:hyperlink>
        </w:p>
        <w:p w:rsidR="00327CD9" w:rsidRDefault="007109E2">
          <w:pPr>
            <w:pStyle w:val="Obsah3"/>
            <w:tabs>
              <w:tab w:val="left" w:pos="1320"/>
              <w:tab w:val="right" w:leader="dot" w:pos="9062"/>
            </w:tabs>
            <w:rPr>
              <w:rFonts w:eastAsiaTheme="minorEastAsia"/>
              <w:noProof/>
              <w:lang w:eastAsia="cs-CZ"/>
            </w:rPr>
          </w:pPr>
          <w:hyperlink w:anchor="_Toc448999541" w:history="1">
            <w:r w:rsidR="00327CD9" w:rsidRPr="00475564">
              <w:rPr>
                <w:rStyle w:val="Hypertextovodkaz"/>
                <w:noProof/>
              </w:rPr>
              <w:t>1.2.5</w:t>
            </w:r>
            <w:r w:rsidR="00327CD9">
              <w:rPr>
                <w:rFonts w:eastAsiaTheme="minorEastAsia"/>
                <w:noProof/>
                <w:lang w:eastAsia="cs-CZ"/>
              </w:rPr>
              <w:tab/>
            </w:r>
            <w:r w:rsidR="00327CD9" w:rsidRPr="00475564">
              <w:rPr>
                <w:rStyle w:val="Hypertextovodkaz"/>
                <w:noProof/>
              </w:rPr>
              <w:t>Požadavky na službu zálohování a obnovy</w:t>
            </w:r>
            <w:r w:rsidR="00327CD9">
              <w:rPr>
                <w:noProof/>
                <w:webHidden/>
              </w:rPr>
              <w:tab/>
            </w:r>
            <w:r w:rsidR="00327CD9">
              <w:rPr>
                <w:noProof/>
                <w:webHidden/>
              </w:rPr>
              <w:fldChar w:fldCharType="begin"/>
            </w:r>
            <w:r w:rsidR="00327CD9">
              <w:rPr>
                <w:noProof/>
                <w:webHidden/>
              </w:rPr>
              <w:instrText xml:space="preserve"> PAGEREF _Toc448999541 \h </w:instrText>
            </w:r>
            <w:r w:rsidR="00327CD9">
              <w:rPr>
                <w:noProof/>
                <w:webHidden/>
              </w:rPr>
            </w:r>
            <w:r w:rsidR="00327CD9">
              <w:rPr>
                <w:noProof/>
                <w:webHidden/>
              </w:rPr>
              <w:fldChar w:fldCharType="separate"/>
            </w:r>
            <w:r w:rsidR="00D356DA">
              <w:rPr>
                <w:noProof/>
                <w:webHidden/>
              </w:rPr>
              <w:t>11</w:t>
            </w:r>
            <w:r w:rsidR="00327CD9">
              <w:rPr>
                <w:noProof/>
                <w:webHidden/>
              </w:rPr>
              <w:fldChar w:fldCharType="end"/>
            </w:r>
          </w:hyperlink>
        </w:p>
        <w:p w:rsidR="00327CD9" w:rsidRDefault="007109E2">
          <w:pPr>
            <w:pStyle w:val="Obsah3"/>
            <w:tabs>
              <w:tab w:val="left" w:pos="1320"/>
              <w:tab w:val="right" w:leader="dot" w:pos="9062"/>
            </w:tabs>
            <w:rPr>
              <w:rFonts w:eastAsiaTheme="minorEastAsia"/>
              <w:noProof/>
              <w:lang w:eastAsia="cs-CZ"/>
            </w:rPr>
          </w:pPr>
          <w:hyperlink w:anchor="_Toc448999542" w:history="1">
            <w:r w:rsidR="00327CD9" w:rsidRPr="00475564">
              <w:rPr>
                <w:rStyle w:val="Hypertextovodkaz"/>
                <w:noProof/>
              </w:rPr>
              <w:t>1.2.6</w:t>
            </w:r>
            <w:r w:rsidR="00327CD9">
              <w:rPr>
                <w:rFonts w:eastAsiaTheme="minorEastAsia"/>
                <w:noProof/>
                <w:lang w:eastAsia="cs-CZ"/>
              </w:rPr>
              <w:tab/>
            </w:r>
            <w:r w:rsidR="00327CD9" w:rsidRPr="00475564">
              <w:rPr>
                <w:rStyle w:val="Hypertextovodkaz"/>
                <w:noProof/>
              </w:rPr>
              <w:t>Požadavky na službu údržby dokumentace</w:t>
            </w:r>
            <w:r w:rsidR="00327CD9">
              <w:rPr>
                <w:noProof/>
                <w:webHidden/>
              </w:rPr>
              <w:tab/>
            </w:r>
            <w:r w:rsidR="00327CD9">
              <w:rPr>
                <w:noProof/>
                <w:webHidden/>
              </w:rPr>
              <w:fldChar w:fldCharType="begin"/>
            </w:r>
            <w:r w:rsidR="00327CD9">
              <w:rPr>
                <w:noProof/>
                <w:webHidden/>
              </w:rPr>
              <w:instrText xml:space="preserve"> PAGEREF _Toc448999542 \h </w:instrText>
            </w:r>
            <w:r w:rsidR="00327CD9">
              <w:rPr>
                <w:noProof/>
                <w:webHidden/>
              </w:rPr>
            </w:r>
            <w:r w:rsidR="00327CD9">
              <w:rPr>
                <w:noProof/>
                <w:webHidden/>
              </w:rPr>
              <w:fldChar w:fldCharType="separate"/>
            </w:r>
            <w:r w:rsidR="00D356DA">
              <w:rPr>
                <w:noProof/>
                <w:webHidden/>
              </w:rPr>
              <w:t>12</w:t>
            </w:r>
            <w:r w:rsidR="00327CD9">
              <w:rPr>
                <w:noProof/>
                <w:webHidden/>
              </w:rPr>
              <w:fldChar w:fldCharType="end"/>
            </w:r>
          </w:hyperlink>
        </w:p>
        <w:p w:rsidR="00327CD9" w:rsidRDefault="007109E2">
          <w:pPr>
            <w:pStyle w:val="Obsah3"/>
            <w:tabs>
              <w:tab w:val="left" w:pos="1320"/>
              <w:tab w:val="right" w:leader="dot" w:pos="9062"/>
            </w:tabs>
            <w:rPr>
              <w:rFonts w:eastAsiaTheme="minorEastAsia"/>
              <w:noProof/>
              <w:lang w:eastAsia="cs-CZ"/>
            </w:rPr>
          </w:pPr>
          <w:hyperlink w:anchor="_Toc448999543" w:history="1">
            <w:r w:rsidR="00327CD9" w:rsidRPr="00475564">
              <w:rPr>
                <w:rStyle w:val="Hypertextovodkaz"/>
                <w:noProof/>
              </w:rPr>
              <w:t>1.2.7</w:t>
            </w:r>
            <w:r w:rsidR="00327CD9">
              <w:rPr>
                <w:rFonts w:eastAsiaTheme="minorEastAsia"/>
                <w:noProof/>
                <w:lang w:eastAsia="cs-CZ"/>
              </w:rPr>
              <w:tab/>
            </w:r>
            <w:r w:rsidR="00327CD9" w:rsidRPr="00475564">
              <w:rPr>
                <w:rStyle w:val="Hypertextovodkaz"/>
                <w:noProof/>
              </w:rPr>
              <w:t>Požadavky na službu systémové udržitelnosti</w:t>
            </w:r>
            <w:r w:rsidR="00327CD9">
              <w:rPr>
                <w:noProof/>
                <w:webHidden/>
              </w:rPr>
              <w:tab/>
            </w:r>
            <w:r w:rsidR="00327CD9">
              <w:rPr>
                <w:noProof/>
                <w:webHidden/>
              </w:rPr>
              <w:fldChar w:fldCharType="begin"/>
            </w:r>
            <w:r w:rsidR="00327CD9">
              <w:rPr>
                <w:noProof/>
                <w:webHidden/>
              </w:rPr>
              <w:instrText xml:space="preserve"> PAGEREF _Toc448999543 \h </w:instrText>
            </w:r>
            <w:r w:rsidR="00327CD9">
              <w:rPr>
                <w:noProof/>
                <w:webHidden/>
              </w:rPr>
            </w:r>
            <w:r w:rsidR="00327CD9">
              <w:rPr>
                <w:noProof/>
                <w:webHidden/>
              </w:rPr>
              <w:fldChar w:fldCharType="separate"/>
            </w:r>
            <w:r w:rsidR="00D356DA">
              <w:rPr>
                <w:noProof/>
                <w:webHidden/>
              </w:rPr>
              <w:t>14</w:t>
            </w:r>
            <w:r w:rsidR="00327CD9">
              <w:rPr>
                <w:noProof/>
                <w:webHidden/>
              </w:rPr>
              <w:fldChar w:fldCharType="end"/>
            </w:r>
          </w:hyperlink>
        </w:p>
        <w:p w:rsidR="00327CD9" w:rsidRDefault="007109E2">
          <w:pPr>
            <w:pStyle w:val="Obsah2"/>
            <w:tabs>
              <w:tab w:val="left" w:pos="880"/>
              <w:tab w:val="right" w:leader="dot" w:pos="9062"/>
            </w:tabs>
            <w:rPr>
              <w:rFonts w:eastAsiaTheme="minorEastAsia"/>
              <w:noProof/>
              <w:lang w:eastAsia="cs-CZ"/>
            </w:rPr>
          </w:pPr>
          <w:hyperlink w:anchor="_Toc448999544" w:history="1">
            <w:r w:rsidR="00327CD9" w:rsidRPr="00475564">
              <w:rPr>
                <w:rStyle w:val="Hypertextovodkaz"/>
                <w:noProof/>
              </w:rPr>
              <w:t>1.3</w:t>
            </w:r>
            <w:r w:rsidR="00327CD9">
              <w:rPr>
                <w:rFonts w:eastAsiaTheme="minorEastAsia"/>
                <w:noProof/>
                <w:lang w:eastAsia="cs-CZ"/>
              </w:rPr>
              <w:tab/>
            </w:r>
            <w:r w:rsidR="00327CD9" w:rsidRPr="00475564">
              <w:rPr>
                <w:rStyle w:val="Hypertextovodkaz"/>
                <w:noProof/>
              </w:rPr>
              <w:t>Požadavky na služby podpory</w:t>
            </w:r>
            <w:r w:rsidR="00327CD9">
              <w:rPr>
                <w:noProof/>
                <w:webHidden/>
              </w:rPr>
              <w:tab/>
            </w:r>
            <w:r w:rsidR="00327CD9">
              <w:rPr>
                <w:noProof/>
                <w:webHidden/>
              </w:rPr>
              <w:fldChar w:fldCharType="begin"/>
            </w:r>
            <w:r w:rsidR="00327CD9">
              <w:rPr>
                <w:noProof/>
                <w:webHidden/>
              </w:rPr>
              <w:instrText xml:space="preserve"> PAGEREF _Toc448999544 \h </w:instrText>
            </w:r>
            <w:r w:rsidR="00327CD9">
              <w:rPr>
                <w:noProof/>
                <w:webHidden/>
              </w:rPr>
            </w:r>
            <w:r w:rsidR="00327CD9">
              <w:rPr>
                <w:noProof/>
                <w:webHidden/>
              </w:rPr>
              <w:fldChar w:fldCharType="separate"/>
            </w:r>
            <w:r w:rsidR="00D356DA">
              <w:rPr>
                <w:noProof/>
                <w:webHidden/>
              </w:rPr>
              <w:t>15</w:t>
            </w:r>
            <w:r w:rsidR="00327CD9">
              <w:rPr>
                <w:noProof/>
                <w:webHidden/>
              </w:rPr>
              <w:fldChar w:fldCharType="end"/>
            </w:r>
          </w:hyperlink>
        </w:p>
        <w:p w:rsidR="00327CD9" w:rsidRDefault="007109E2">
          <w:pPr>
            <w:pStyle w:val="Obsah3"/>
            <w:tabs>
              <w:tab w:val="left" w:pos="1320"/>
              <w:tab w:val="right" w:leader="dot" w:pos="9062"/>
            </w:tabs>
            <w:rPr>
              <w:rFonts w:eastAsiaTheme="minorEastAsia"/>
              <w:noProof/>
              <w:lang w:eastAsia="cs-CZ"/>
            </w:rPr>
          </w:pPr>
          <w:hyperlink w:anchor="_Toc448999545" w:history="1">
            <w:r w:rsidR="00327CD9" w:rsidRPr="00475564">
              <w:rPr>
                <w:rStyle w:val="Hypertextovodkaz"/>
                <w:noProof/>
              </w:rPr>
              <w:t>1.3.1</w:t>
            </w:r>
            <w:r w:rsidR="00327CD9">
              <w:rPr>
                <w:rFonts w:eastAsiaTheme="minorEastAsia"/>
                <w:noProof/>
                <w:lang w:eastAsia="cs-CZ"/>
              </w:rPr>
              <w:tab/>
            </w:r>
            <w:r w:rsidR="00327CD9" w:rsidRPr="00475564">
              <w:rPr>
                <w:rStyle w:val="Hypertextovodkaz"/>
                <w:noProof/>
              </w:rPr>
              <w:t>Požadavky na službu podpory koncového uživatele</w:t>
            </w:r>
            <w:r w:rsidR="00327CD9">
              <w:rPr>
                <w:noProof/>
                <w:webHidden/>
              </w:rPr>
              <w:tab/>
            </w:r>
            <w:r w:rsidR="00327CD9">
              <w:rPr>
                <w:noProof/>
                <w:webHidden/>
              </w:rPr>
              <w:fldChar w:fldCharType="begin"/>
            </w:r>
            <w:r w:rsidR="00327CD9">
              <w:rPr>
                <w:noProof/>
                <w:webHidden/>
              </w:rPr>
              <w:instrText xml:space="preserve"> PAGEREF _Toc448999545 \h </w:instrText>
            </w:r>
            <w:r w:rsidR="00327CD9">
              <w:rPr>
                <w:noProof/>
                <w:webHidden/>
              </w:rPr>
            </w:r>
            <w:r w:rsidR="00327CD9">
              <w:rPr>
                <w:noProof/>
                <w:webHidden/>
              </w:rPr>
              <w:fldChar w:fldCharType="separate"/>
            </w:r>
            <w:r w:rsidR="00D356DA">
              <w:rPr>
                <w:noProof/>
                <w:webHidden/>
              </w:rPr>
              <w:t>15</w:t>
            </w:r>
            <w:r w:rsidR="00327CD9">
              <w:rPr>
                <w:noProof/>
                <w:webHidden/>
              </w:rPr>
              <w:fldChar w:fldCharType="end"/>
            </w:r>
          </w:hyperlink>
        </w:p>
        <w:p w:rsidR="00327CD9" w:rsidRDefault="007109E2">
          <w:pPr>
            <w:pStyle w:val="Obsah3"/>
            <w:tabs>
              <w:tab w:val="left" w:pos="1320"/>
              <w:tab w:val="right" w:leader="dot" w:pos="9062"/>
            </w:tabs>
            <w:rPr>
              <w:rFonts w:eastAsiaTheme="minorEastAsia"/>
              <w:noProof/>
              <w:lang w:eastAsia="cs-CZ"/>
            </w:rPr>
          </w:pPr>
          <w:hyperlink w:anchor="_Toc448999546" w:history="1">
            <w:r w:rsidR="00327CD9" w:rsidRPr="00475564">
              <w:rPr>
                <w:rStyle w:val="Hypertextovodkaz"/>
                <w:noProof/>
              </w:rPr>
              <w:t>1.3.2</w:t>
            </w:r>
            <w:r w:rsidR="00327CD9">
              <w:rPr>
                <w:rFonts w:eastAsiaTheme="minorEastAsia"/>
                <w:noProof/>
                <w:lang w:eastAsia="cs-CZ"/>
              </w:rPr>
              <w:tab/>
            </w:r>
            <w:r w:rsidR="00327CD9" w:rsidRPr="00475564">
              <w:rPr>
                <w:rStyle w:val="Hypertextovodkaz"/>
                <w:noProof/>
              </w:rPr>
              <w:t>Požadavky na službu řešení incidentů</w:t>
            </w:r>
            <w:r w:rsidR="00327CD9">
              <w:rPr>
                <w:noProof/>
                <w:webHidden/>
              </w:rPr>
              <w:tab/>
            </w:r>
            <w:r w:rsidR="00327CD9">
              <w:rPr>
                <w:noProof/>
                <w:webHidden/>
              </w:rPr>
              <w:fldChar w:fldCharType="begin"/>
            </w:r>
            <w:r w:rsidR="00327CD9">
              <w:rPr>
                <w:noProof/>
                <w:webHidden/>
              </w:rPr>
              <w:instrText xml:space="preserve"> PAGEREF _Toc448999546 \h </w:instrText>
            </w:r>
            <w:r w:rsidR="00327CD9">
              <w:rPr>
                <w:noProof/>
                <w:webHidden/>
              </w:rPr>
            </w:r>
            <w:r w:rsidR="00327CD9">
              <w:rPr>
                <w:noProof/>
                <w:webHidden/>
              </w:rPr>
              <w:fldChar w:fldCharType="separate"/>
            </w:r>
            <w:r w:rsidR="00D356DA">
              <w:rPr>
                <w:noProof/>
                <w:webHidden/>
              </w:rPr>
              <w:t>16</w:t>
            </w:r>
            <w:r w:rsidR="00327CD9">
              <w:rPr>
                <w:noProof/>
                <w:webHidden/>
              </w:rPr>
              <w:fldChar w:fldCharType="end"/>
            </w:r>
          </w:hyperlink>
        </w:p>
        <w:p w:rsidR="00327CD9" w:rsidRDefault="007109E2">
          <w:pPr>
            <w:pStyle w:val="Obsah2"/>
            <w:tabs>
              <w:tab w:val="left" w:pos="880"/>
              <w:tab w:val="right" w:leader="dot" w:pos="9062"/>
            </w:tabs>
            <w:rPr>
              <w:rFonts w:eastAsiaTheme="minorEastAsia"/>
              <w:noProof/>
              <w:lang w:eastAsia="cs-CZ"/>
            </w:rPr>
          </w:pPr>
          <w:hyperlink w:anchor="_Toc448999547" w:history="1">
            <w:r w:rsidR="00327CD9" w:rsidRPr="00475564">
              <w:rPr>
                <w:rStyle w:val="Hypertextovodkaz"/>
                <w:noProof/>
              </w:rPr>
              <w:t>1.4</w:t>
            </w:r>
            <w:r w:rsidR="00327CD9">
              <w:rPr>
                <w:rFonts w:eastAsiaTheme="minorEastAsia"/>
                <w:noProof/>
                <w:lang w:eastAsia="cs-CZ"/>
              </w:rPr>
              <w:tab/>
            </w:r>
            <w:r w:rsidR="00327CD9" w:rsidRPr="00475564">
              <w:rPr>
                <w:rStyle w:val="Hypertextovodkaz"/>
                <w:noProof/>
              </w:rPr>
              <w:t>Požadavky na služby školení a vzdělávání</w:t>
            </w:r>
            <w:r w:rsidR="00327CD9">
              <w:rPr>
                <w:noProof/>
                <w:webHidden/>
              </w:rPr>
              <w:tab/>
            </w:r>
            <w:r w:rsidR="00327CD9">
              <w:rPr>
                <w:noProof/>
                <w:webHidden/>
              </w:rPr>
              <w:fldChar w:fldCharType="begin"/>
            </w:r>
            <w:r w:rsidR="00327CD9">
              <w:rPr>
                <w:noProof/>
                <w:webHidden/>
              </w:rPr>
              <w:instrText xml:space="preserve"> PAGEREF _Toc448999547 \h </w:instrText>
            </w:r>
            <w:r w:rsidR="00327CD9">
              <w:rPr>
                <w:noProof/>
                <w:webHidden/>
              </w:rPr>
            </w:r>
            <w:r w:rsidR="00327CD9">
              <w:rPr>
                <w:noProof/>
                <w:webHidden/>
              </w:rPr>
              <w:fldChar w:fldCharType="separate"/>
            </w:r>
            <w:r w:rsidR="00D356DA">
              <w:rPr>
                <w:noProof/>
                <w:webHidden/>
              </w:rPr>
              <w:t>18</w:t>
            </w:r>
            <w:r w:rsidR="00327CD9">
              <w:rPr>
                <w:noProof/>
                <w:webHidden/>
              </w:rPr>
              <w:fldChar w:fldCharType="end"/>
            </w:r>
          </w:hyperlink>
        </w:p>
        <w:p w:rsidR="00327CD9" w:rsidRDefault="007109E2">
          <w:pPr>
            <w:pStyle w:val="Obsah3"/>
            <w:tabs>
              <w:tab w:val="left" w:pos="1320"/>
              <w:tab w:val="right" w:leader="dot" w:pos="9062"/>
            </w:tabs>
            <w:rPr>
              <w:rFonts w:eastAsiaTheme="minorEastAsia"/>
              <w:noProof/>
              <w:lang w:eastAsia="cs-CZ"/>
            </w:rPr>
          </w:pPr>
          <w:hyperlink w:anchor="_Toc448999548" w:history="1">
            <w:r w:rsidR="00327CD9" w:rsidRPr="00475564">
              <w:rPr>
                <w:rStyle w:val="Hypertextovodkaz"/>
                <w:noProof/>
              </w:rPr>
              <w:t>1.4.1</w:t>
            </w:r>
            <w:r w:rsidR="00327CD9">
              <w:rPr>
                <w:rFonts w:eastAsiaTheme="minorEastAsia"/>
                <w:noProof/>
                <w:lang w:eastAsia="cs-CZ"/>
              </w:rPr>
              <w:tab/>
            </w:r>
            <w:r w:rsidR="00327CD9" w:rsidRPr="00475564">
              <w:rPr>
                <w:rStyle w:val="Hypertextovodkaz"/>
                <w:noProof/>
              </w:rPr>
              <w:t>Požadavky na službu prezenčního školení</w:t>
            </w:r>
            <w:r w:rsidR="00327CD9">
              <w:rPr>
                <w:noProof/>
                <w:webHidden/>
              </w:rPr>
              <w:tab/>
            </w:r>
            <w:r w:rsidR="00327CD9">
              <w:rPr>
                <w:noProof/>
                <w:webHidden/>
              </w:rPr>
              <w:fldChar w:fldCharType="begin"/>
            </w:r>
            <w:r w:rsidR="00327CD9">
              <w:rPr>
                <w:noProof/>
                <w:webHidden/>
              </w:rPr>
              <w:instrText xml:space="preserve"> PAGEREF _Toc448999548 \h </w:instrText>
            </w:r>
            <w:r w:rsidR="00327CD9">
              <w:rPr>
                <w:noProof/>
                <w:webHidden/>
              </w:rPr>
            </w:r>
            <w:r w:rsidR="00327CD9">
              <w:rPr>
                <w:noProof/>
                <w:webHidden/>
              </w:rPr>
              <w:fldChar w:fldCharType="separate"/>
            </w:r>
            <w:r w:rsidR="00D356DA">
              <w:rPr>
                <w:noProof/>
                <w:webHidden/>
              </w:rPr>
              <w:t>18</w:t>
            </w:r>
            <w:r w:rsidR="00327CD9">
              <w:rPr>
                <w:noProof/>
                <w:webHidden/>
              </w:rPr>
              <w:fldChar w:fldCharType="end"/>
            </w:r>
          </w:hyperlink>
        </w:p>
        <w:p w:rsidR="00327CD9" w:rsidRDefault="007109E2">
          <w:pPr>
            <w:pStyle w:val="Obsah3"/>
            <w:tabs>
              <w:tab w:val="left" w:pos="1320"/>
              <w:tab w:val="right" w:leader="dot" w:pos="9062"/>
            </w:tabs>
            <w:rPr>
              <w:rFonts w:eastAsiaTheme="minorEastAsia"/>
              <w:noProof/>
              <w:lang w:eastAsia="cs-CZ"/>
            </w:rPr>
          </w:pPr>
          <w:hyperlink w:anchor="_Toc448999549" w:history="1">
            <w:r w:rsidR="00327CD9" w:rsidRPr="00475564">
              <w:rPr>
                <w:rStyle w:val="Hypertextovodkaz"/>
                <w:noProof/>
              </w:rPr>
              <w:t>1.4.2</w:t>
            </w:r>
            <w:r w:rsidR="00327CD9">
              <w:rPr>
                <w:rFonts w:eastAsiaTheme="minorEastAsia"/>
                <w:noProof/>
                <w:lang w:eastAsia="cs-CZ"/>
              </w:rPr>
              <w:tab/>
            </w:r>
            <w:r w:rsidR="00327CD9" w:rsidRPr="00475564">
              <w:rPr>
                <w:rStyle w:val="Hypertextovodkaz"/>
                <w:noProof/>
              </w:rPr>
              <w:t>Požadavky na službu e-learning</w:t>
            </w:r>
            <w:r w:rsidR="00327CD9">
              <w:rPr>
                <w:noProof/>
                <w:webHidden/>
              </w:rPr>
              <w:tab/>
            </w:r>
            <w:r w:rsidR="00327CD9">
              <w:rPr>
                <w:noProof/>
                <w:webHidden/>
              </w:rPr>
              <w:fldChar w:fldCharType="begin"/>
            </w:r>
            <w:r w:rsidR="00327CD9">
              <w:rPr>
                <w:noProof/>
                <w:webHidden/>
              </w:rPr>
              <w:instrText xml:space="preserve"> PAGEREF _Toc448999549 \h </w:instrText>
            </w:r>
            <w:r w:rsidR="00327CD9">
              <w:rPr>
                <w:noProof/>
                <w:webHidden/>
              </w:rPr>
            </w:r>
            <w:r w:rsidR="00327CD9">
              <w:rPr>
                <w:noProof/>
                <w:webHidden/>
              </w:rPr>
              <w:fldChar w:fldCharType="separate"/>
            </w:r>
            <w:r w:rsidR="00D356DA">
              <w:rPr>
                <w:noProof/>
                <w:webHidden/>
              </w:rPr>
              <w:t>19</w:t>
            </w:r>
            <w:r w:rsidR="00327CD9">
              <w:rPr>
                <w:noProof/>
                <w:webHidden/>
              </w:rPr>
              <w:fldChar w:fldCharType="end"/>
            </w:r>
          </w:hyperlink>
        </w:p>
        <w:p w:rsidR="00327CD9" w:rsidRDefault="007109E2">
          <w:pPr>
            <w:pStyle w:val="Obsah2"/>
            <w:tabs>
              <w:tab w:val="left" w:pos="880"/>
              <w:tab w:val="right" w:leader="dot" w:pos="9062"/>
            </w:tabs>
            <w:rPr>
              <w:rFonts w:eastAsiaTheme="minorEastAsia"/>
              <w:noProof/>
              <w:lang w:eastAsia="cs-CZ"/>
            </w:rPr>
          </w:pPr>
          <w:hyperlink w:anchor="_Toc448999550" w:history="1">
            <w:r w:rsidR="00327CD9" w:rsidRPr="00475564">
              <w:rPr>
                <w:rStyle w:val="Hypertextovodkaz"/>
                <w:noProof/>
              </w:rPr>
              <w:t>1.5</w:t>
            </w:r>
            <w:r w:rsidR="00327CD9">
              <w:rPr>
                <w:rFonts w:eastAsiaTheme="minorEastAsia"/>
                <w:noProof/>
                <w:lang w:eastAsia="cs-CZ"/>
              </w:rPr>
              <w:tab/>
            </w:r>
            <w:r w:rsidR="00327CD9" w:rsidRPr="00475564">
              <w:rPr>
                <w:rStyle w:val="Hypertextovodkaz"/>
                <w:noProof/>
              </w:rPr>
              <w:t>Požadavky na služby architektury</w:t>
            </w:r>
            <w:r w:rsidR="00327CD9">
              <w:rPr>
                <w:noProof/>
                <w:webHidden/>
              </w:rPr>
              <w:tab/>
            </w:r>
            <w:r w:rsidR="00327CD9">
              <w:rPr>
                <w:noProof/>
                <w:webHidden/>
              </w:rPr>
              <w:fldChar w:fldCharType="begin"/>
            </w:r>
            <w:r w:rsidR="00327CD9">
              <w:rPr>
                <w:noProof/>
                <w:webHidden/>
              </w:rPr>
              <w:instrText xml:space="preserve"> PAGEREF _Toc448999550 \h </w:instrText>
            </w:r>
            <w:r w:rsidR="00327CD9">
              <w:rPr>
                <w:noProof/>
                <w:webHidden/>
              </w:rPr>
            </w:r>
            <w:r w:rsidR="00327CD9">
              <w:rPr>
                <w:noProof/>
                <w:webHidden/>
              </w:rPr>
              <w:fldChar w:fldCharType="separate"/>
            </w:r>
            <w:r w:rsidR="00D356DA">
              <w:rPr>
                <w:noProof/>
                <w:webHidden/>
              </w:rPr>
              <w:t>20</w:t>
            </w:r>
            <w:r w:rsidR="00327CD9">
              <w:rPr>
                <w:noProof/>
                <w:webHidden/>
              </w:rPr>
              <w:fldChar w:fldCharType="end"/>
            </w:r>
          </w:hyperlink>
        </w:p>
        <w:p w:rsidR="00327CD9" w:rsidRDefault="007109E2">
          <w:pPr>
            <w:pStyle w:val="Obsah3"/>
            <w:tabs>
              <w:tab w:val="left" w:pos="1320"/>
              <w:tab w:val="right" w:leader="dot" w:pos="9062"/>
            </w:tabs>
            <w:rPr>
              <w:rFonts w:eastAsiaTheme="minorEastAsia"/>
              <w:noProof/>
              <w:lang w:eastAsia="cs-CZ"/>
            </w:rPr>
          </w:pPr>
          <w:hyperlink w:anchor="_Toc448999551" w:history="1">
            <w:r w:rsidR="00327CD9" w:rsidRPr="00475564">
              <w:rPr>
                <w:rStyle w:val="Hypertextovodkaz"/>
                <w:noProof/>
              </w:rPr>
              <w:t>1.5.1</w:t>
            </w:r>
            <w:r w:rsidR="00327CD9">
              <w:rPr>
                <w:rFonts w:eastAsiaTheme="minorEastAsia"/>
                <w:noProof/>
                <w:lang w:eastAsia="cs-CZ"/>
              </w:rPr>
              <w:tab/>
            </w:r>
            <w:r w:rsidR="00327CD9" w:rsidRPr="00475564">
              <w:rPr>
                <w:rStyle w:val="Hypertextovodkaz"/>
                <w:noProof/>
              </w:rPr>
              <w:t>Požadavky na službu odborných konzultací</w:t>
            </w:r>
            <w:r w:rsidR="00327CD9">
              <w:rPr>
                <w:noProof/>
                <w:webHidden/>
              </w:rPr>
              <w:tab/>
            </w:r>
            <w:r w:rsidR="00327CD9">
              <w:rPr>
                <w:noProof/>
                <w:webHidden/>
              </w:rPr>
              <w:fldChar w:fldCharType="begin"/>
            </w:r>
            <w:r w:rsidR="00327CD9">
              <w:rPr>
                <w:noProof/>
                <w:webHidden/>
              </w:rPr>
              <w:instrText xml:space="preserve"> PAGEREF _Toc448999551 \h </w:instrText>
            </w:r>
            <w:r w:rsidR="00327CD9">
              <w:rPr>
                <w:noProof/>
                <w:webHidden/>
              </w:rPr>
            </w:r>
            <w:r w:rsidR="00327CD9">
              <w:rPr>
                <w:noProof/>
                <w:webHidden/>
              </w:rPr>
              <w:fldChar w:fldCharType="separate"/>
            </w:r>
            <w:r w:rsidR="00D356DA">
              <w:rPr>
                <w:noProof/>
                <w:webHidden/>
              </w:rPr>
              <w:t>20</w:t>
            </w:r>
            <w:r w:rsidR="00327CD9">
              <w:rPr>
                <w:noProof/>
                <w:webHidden/>
              </w:rPr>
              <w:fldChar w:fldCharType="end"/>
            </w:r>
          </w:hyperlink>
        </w:p>
        <w:p w:rsidR="00327CD9" w:rsidRDefault="007109E2">
          <w:pPr>
            <w:pStyle w:val="Obsah3"/>
            <w:tabs>
              <w:tab w:val="left" w:pos="1320"/>
              <w:tab w:val="right" w:leader="dot" w:pos="9062"/>
            </w:tabs>
            <w:rPr>
              <w:rFonts w:eastAsiaTheme="minorEastAsia"/>
              <w:noProof/>
              <w:lang w:eastAsia="cs-CZ"/>
            </w:rPr>
          </w:pPr>
          <w:hyperlink w:anchor="_Toc448999552" w:history="1">
            <w:r w:rsidR="00327CD9" w:rsidRPr="00475564">
              <w:rPr>
                <w:rStyle w:val="Hypertextovodkaz"/>
                <w:noProof/>
              </w:rPr>
              <w:t>1.5.2</w:t>
            </w:r>
            <w:r w:rsidR="00327CD9">
              <w:rPr>
                <w:rFonts w:eastAsiaTheme="minorEastAsia"/>
                <w:noProof/>
                <w:lang w:eastAsia="cs-CZ"/>
              </w:rPr>
              <w:tab/>
            </w:r>
            <w:r w:rsidR="00327CD9" w:rsidRPr="00475564">
              <w:rPr>
                <w:rStyle w:val="Hypertextovodkaz"/>
                <w:noProof/>
              </w:rPr>
              <w:t>Požadavky na službu technické oponentury</w:t>
            </w:r>
            <w:r w:rsidR="00327CD9">
              <w:rPr>
                <w:noProof/>
                <w:webHidden/>
              </w:rPr>
              <w:tab/>
            </w:r>
            <w:r w:rsidR="00327CD9">
              <w:rPr>
                <w:noProof/>
                <w:webHidden/>
              </w:rPr>
              <w:fldChar w:fldCharType="begin"/>
            </w:r>
            <w:r w:rsidR="00327CD9">
              <w:rPr>
                <w:noProof/>
                <w:webHidden/>
              </w:rPr>
              <w:instrText xml:space="preserve"> PAGEREF _Toc448999552 \h </w:instrText>
            </w:r>
            <w:r w:rsidR="00327CD9">
              <w:rPr>
                <w:noProof/>
                <w:webHidden/>
              </w:rPr>
            </w:r>
            <w:r w:rsidR="00327CD9">
              <w:rPr>
                <w:noProof/>
                <w:webHidden/>
              </w:rPr>
              <w:fldChar w:fldCharType="separate"/>
            </w:r>
            <w:r w:rsidR="00D356DA">
              <w:rPr>
                <w:noProof/>
                <w:webHidden/>
              </w:rPr>
              <w:t>21</w:t>
            </w:r>
            <w:r w:rsidR="00327CD9">
              <w:rPr>
                <w:noProof/>
                <w:webHidden/>
              </w:rPr>
              <w:fldChar w:fldCharType="end"/>
            </w:r>
          </w:hyperlink>
        </w:p>
        <w:p w:rsidR="00327CD9" w:rsidRDefault="007109E2">
          <w:pPr>
            <w:pStyle w:val="Obsah3"/>
            <w:tabs>
              <w:tab w:val="left" w:pos="1320"/>
              <w:tab w:val="right" w:leader="dot" w:pos="9062"/>
            </w:tabs>
            <w:rPr>
              <w:rFonts w:eastAsiaTheme="minorEastAsia"/>
              <w:noProof/>
              <w:lang w:eastAsia="cs-CZ"/>
            </w:rPr>
          </w:pPr>
          <w:hyperlink w:anchor="_Toc448999553" w:history="1">
            <w:r w:rsidR="00327CD9" w:rsidRPr="00475564">
              <w:rPr>
                <w:rStyle w:val="Hypertextovodkaz"/>
                <w:noProof/>
              </w:rPr>
              <w:t>1.5.3</w:t>
            </w:r>
            <w:r w:rsidR="00327CD9">
              <w:rPr>
                <w:rFonts w:eastAsiaTheme="minorEastAsia"/>
                <w:noProof/>
                <w:lang w:eastAsia="cs-CZ"/>
              </w:rPr>
              <w:tab/>
            </w:r>
            <w:r w:rsidR="00327CD9" w:rsidRPr="00475564">
              <w:rPr>
                <w:rStyle w:val="Hypertextovodkaz"/>
                <w:noProof/>
              </w:rPr>
              <w:t>Požadavky na službu údržby modelu řešení</w:t>
            </w:r>
            <w:r w:rsidR="00327CD9">
              <w:rPr>
                <w:noProof/>
                <w:webHidden/>
              </w:rPr>
              <w:tab/>
            </w:r>
            <w:r w:rsidR="00327CD9">
              <w:rPr>
                <w:noProof/>
                <w:webHidden/>
              </w:rPr>
              <w:fldChar w:fldCharType="begin"/>
            </w:r>
            <w:r w:rsidR="00327CD9">
              <w:rPr>
                <w:noProof/>
                <w:webHidden/>
              </w:rPr>
              <w:instrText xml:space="preserve"> PAGEREF _Toc448999553 \h </w:instrText>
            </w:r>
            <w:r w:rsidR="00327CD9">
              <w:rPr>
                <w:noProof/>
                <w:webHidden/>
              </w:rPr>
            </w:r>
            <w:r w:rsidR="00327CD9">
              <w:rPr>
                <w:noProof/>
                <w:webHidden/>
              </w:rPr>
              <w:fldChar w:fldCharType="separate"/>
            </w:r>
            <w:r w:rsidR="00D356DA">
              <w:rPr>
                <w:noProof/>
                <w:webHidden/>
              </w:rPr>
              <w:t>22</w:t>
            </w:r>
            <w:r w:rsidR="00327CD9">
              <w:rPr>
                <w:noProof/>
                <w:webHidden/>
              </w:rPr>
              <w:fldChar w:fldCharType="end"/>
            </w:r>
          </w:hyperlink>
        </w:p>
        <w:p w:rsidR="00327CD9" w:rsidRDefault="007109E2">
          <w:pPr>
            <w:pStyle w:val="Obsah2"/>
            <w:tabs>
              <w:tab w:val="left" w:pos="880"/>
              <w:tab w:val="right" w:leader="dot" w:pos="9062"/>
            </w:tabs>
            <w:rPr>
              <w:rFonts w:eastAsiaTheme="minorEastAsia"/>
              <w:noProof/>
              <w:lang w:eastAsia="cs-CZ"/>
            </w:rPr>
          </w:pPr>
          <w:hyperlink w:anchor="_Toc448999554" w:history="1">
            <w:r w:rsidR="00327CD9" w:rsidRPr="00475564">
              <w:rPr>
                <w:rStyle w:val="Hypertextovodkaz"/>
                <w:noProof/>
              </w:rPr>
              <w:t>1.6</w:t>
            </w:r>
            <w:r w:rsidR="00327CD9">
              <w:rPr>
                <w:rFonts w:eastAsiaTheme="minorEastAsia"/>
                <w:noProof/>
                <w:lang w:eastAsia="cs-CZ"/>
              </w:rPr>
              <w:tab/>
            </w:r>
            <w:r w:rsidR="00327CD9" w:rsidRPr="00475564">
              <w:rPr>
                <w:rStyle w:val="Hypertextovodkaz"/>
                <w:noProof/>
              </w:rPr>
              <w:t>Požadavky na služby řešení změn</w:t>
            </w:r>
            <w:r w:rsidR="00327CD9">
              <w:rPr>
                <w:noProof/>
                <w:webHidden/>
              </w:rPr>
              <w:tab/>
            </w:r>
            <w:r w:rsidR="00327CD9">
              <w:rPr>
                <w:noProof/>
                <w:webHidden/>
              </w:rPr>
              <w:fldChar w:fldCharType="begin"/>
            </w:r>
            <w:r w:rsidR="00327CD9">
              <w:rPr>
                <w:noProof/>
                <w:webHidden/>
              </w:rPr>
              <w:instrText xml:space="preserve"> PAGEREF _Toc448999554 \h </w:instrText>
            </w:r>
            <w:r w:rsidR="00327CD9">
              <w:rPr>
                <w:noProof/>
                <w:webHidden/>
              </w:rPr>
            </w:r>
            <w:r w:rsidR="00327CD9">
              <w:rPr>
                <w:noProof/>
                <w:webHidden/>
              </w:rPr>
              <w:fldChar w:fldCharType="separate"/>
            </w:r>
            <w:r w:rsidR="00D356DA">
              <w:rPr>
                <w:noProof/>
                <w:webHidden/>
              </w:rPr>
              <w:t>23</w:t>
            </w:r>
            <w:r w:rsidR="00327CD9">
              <w:rPr>
                <w:noProof/>
                <w:webHidden/>
              </w:rPr>
              <w:fldChar w:fldCharType="end"/>
            </w:r>
          </w:hyperlink>
        </w:p>
        <w:p w:rsidR="00327CD9" w:rsidRDefault="007109E2">
          <w:pPr>
            <w:pStyle w:val="Obsah3"/>
            <w:tabs>
              <w:tab w:val="left" w:pos="1320"/>
              <w:tab w:val="right" w:leader="dot" w:pos="9062"/>
            </w:tabs>
            <w:rPr>
              <w:rFonts w:eastAsiaTheme="minorEastAsia"/>
              <w:noProof/>
              <w:lang w:eastAsia="cs-CZ"/>
            </w:rPr>
          </w:pPr>
          <w:hyperlink w:anchor="_Toc448999555" w:history="1">
            <w:r w:rsidR="00327CD9" w:rsidRPr="00475564">
              <w:rPr>
                <w:rStyle w:val="Hypertextovodkaz"/>
                <w:noProof/>
              </w:rPr>
              <w:t>1.6.1</w:t>
            </w:r>
            <w:r w:rsidR="00327CD9">
              <w:rPr>
                <w:rFonts w:eastAsiaTheme="minorEastAsia"/>
                <w:noProof/>
                <w:lang w:eastAsia="cs-CZ"/>
              </w:rPr>
              <w:tab/>
            </w:r>
            <w:r w:rsidR="00327CD9" w:rsidRPr="00475564">
              <w:rPr>
                <w:rStyle w:val="Hypertextovodkaz"/>
                <w:noProof/>
              </w:rPr>
              <w:t>Požadavky na službu legislativního souladu</w:t>
            </w:r>
            <w:r w:rsidR="00327CD9">
              <w:rPr>
                <w:noProof/>
                <w:webHidden/>
              </w:rPr>
              <w:tab/>
            </w:r>
            <w:r w:rsidR="00327CD9">
              <w:rPr>
                <w:noProof/>
                <w:webHidden/>
              </w:rPr>
              <w:fldChar w:fldCharType="begin"/>
            </w:r>
            <w:r w:rsidR="00327CD9">
              <w:rPr>
                <w:noProof/>
                <w:webHidden/>
              </w:rPr>
              <w:instrText xml:space="preserve"> PAGEREF _Toc448999555 \h </w:instrText>
            </w:r>
            <w:r w:rsidR="00327CD9">
              <w:rPr>
                <w:noProof/>
                <w:webHidden/>
              </w:rPr>
            </w:r>
            <w:r w:rsidR="00327CD9">
              <w:rPr>
                <w:noProof/>
                <w:webHidden/>
              </w:rPr>
              <w:fldChar w:fldCharType="separate"/>
            </w:r>
            <w:r w:rsidR="00D356DA">
              <w:rPr>
                <w:noProof/>
                <w:webHidden/>
              </w:rPr>
              <w:t>23</w:t>
            </w:r>
            <w:r w:rsidR="00327CD9">
              <w:rPr>
                <w:noProof/>
                <w:webHidden/>
              </w:rPr>
              <w:fldChar w:fldCharType="end"/>
            </w:r>
          </w:hyperlink>
        </w:p>
        <w:p w:rsidR="00327CD9" w:rsidRDefault="007109E2">
          <w:pPr>
            <w:pStyle w:val="Obsah3"/>
            <w:tabs>
              <w:tab w:val="left" w:pos="1320"/>
              <w:tab w:val="right" w:leader="dot" w:pos="9062"/>
            </w:tabs>
            <w:rPr>
              <w:rFonts w:eastAsiaTheme="minorEastAsia"/>
              <w:noProof/>
              <w:lang w:eastAsia="cs-CZ"/>
            </w:rPr>
          </w:pPr>
          <w:hyperlink w:anchor="_Toc448999556" w:history="1">
            <w:r w:rsidR="00327CD9" w:rsidRPr="00475564">
              <w:rPr>
                <w:rStyle w:val="Hypertextovodkaz"/>
                <w:noProof/>
              </w:rPr>
              <w:t>1.6.2</w:t>
            </w:r>
            <w:r w:rsidR="00327CD9">
              <w:rPr>
                <w:rFonts w:eastAsiaTheme="minorEastAsia"/>
                <w:noProof/>
                <w:lang w:eastAsia="cs-CZ"/>
              </w:rPr>
              <w:tab/>
            </w:r>
            <w:r w:rsidR="00327CD9" w:rsidRPr="00475564">
              <w:rPr>
                <w:rStyle w:val="Hypertextovodkaz"/>
                <w:noProof/>
              </w:rPr>
              <w:t>Požadavky na službu analýzy a návrhu</w:t>
            </w:r>
            <w:r w:rsidR="00327CD9">
              <w:rPr>
                <w:noProof/>
                <w:webHidden/>
              </w:rPr>
              <w:tab/>
            </w:r>
            <w:r w:rsidR="00327CD9">
              <w:rPr>
                <w:noProof/>
                <w:webHidden/>
              </w:rPr>
              <w:fldChar w:fldCharType="begin"/>
            </w:r>
            <w:r w:rsidR="00327CD9">
              <w:rPr>
                <w:noProof/>
                <w:webHidden/>
              </w:rPr>
              <w:instrText xml:space="preserve"> PAGEREF _Toc448999556 \h </w:instrText>
            </w:r>
            <w:r w:rsidR="00327CD9">
              <w:rPr>
                <w:noProof/>
                <w:webHidden/>
              </w:rPr>
            </w:r>
            <w:r w:rsidR="00327CD9">
              <w:rPr>
                <w:noProof/>
                <w:webHidden/>
              </w:rPr>
              <w:fldChar w:fldCharType="separate"/>
            </w:r>
            <w:r w:rsidR="00D356DA">
              <w:rPr>
                <w:noProof/>
                <w:webHidden/>
              </w:rPr>
              <w:t>24</w:t>
            </w:r>
            <w:r w:rsidR="00327CD9">
              <w:rPr>
                <w:noProof/>
                <w:webHidden/>
              </w:rPr>
              <w:fldChar w:fldCharType="end"/>
            </w:r>
          </w:hyperlink>
        </w:p>
        <w:p w:rsidR="00327CD9" w:rsidRDefault="007109E2">
          <w:pPr>
            <w:pStyle w:val="Obsah2"/>
            <w:tabs>
              <w:tab w:val="left" w:pos="880"/>
              <w:tab w:val="right" w:leader="dot" w:pos="9062"/>
            </w:tabs>
            <w:rPr>
              <w:rFonts w:eastAsiaTheme="minorEastAsia"/>
              <w:noProof/>
              <w:lang w:eastAsia="cs-CZ"/>
            </w:rPr>
          </w:pPr>
          <w:hyperlink w:anchor="_Toc448999557" w:history="1">
            <w:r w:rsidR="00327CD9" w:rsidRPr="00475564">
              <w:rPr>
                <w:rStyle w:val="Hypertextovodkaz"/>
                <w:noProof/>
              </w:rPr>
              <w:t>1.7</w:t>
            </w:r>
            <w:r w:rsidR="00327CD9">
              <w:rPr>
                <w:rFonts w:eastAsiaTheme="minorEastAsia"/>
                <w:noProof/>
                <w:lang w:eastAsia="cs-CZ"/>
              </w:rPr>
              <w:tab/>
            </w:r>
            <w:r w:rsidR="00327CD9" w:rsidRPr="00475564">
              <w:rPr>
                <w:rStyle w:val="Hypertextovodkaz"/>
                <w:noProof/>
              </w:rPr>
              <w:t>Předpokládaná součinnost</w:t>
            </w:r>
            <w:r w:rsidR="00327CD9">
              <w:rPr>
                <w:noProof/>
                <w:webHidden/>
              </w:rPr>
              <w:tab/>
            </w:r>
            <w:r w:rsidR="00327CD9">
              <w:rPr>
                <w:noProof/>
                <w:webHidden/>
              </w:rPr>
              <w:fldChar w:fldCharType="begin"/>
            </w:r>
            <w:r w:rsidR="00327CD9">
              <w:rPr>
                <w:noProof/>
                <w:webHidden/>
              </w:rPr>
              <w:instrText xml:space="preserve"> PAGEREF _Toc448999557 \h </w:instrText>
            </w:r>
            <w:r w:rsidR="00327CD9">
              <w:rPr>
                <w:noProof/>
                <w:webHidden/>
              </w:rPr>
            </w:r>
            <w:r w:rsidR="00327CD9">
              <w:rPr>
                <w:noProof/>
                <w:webHidden/>
              </w:rPr>
              <w:fldChar w:fldCharType="separate"/>
            </w:r>
            <w:r w:rsidR="00D356DA">
              <w:rPr>
                <w:noProof/>
                <w:webHidden/>
              </w:rPr>
              <w:t>25</w:t>
            </w:r>
            <w:r w:rsidR="00327CD9">
              <w:rPr>
                <w:noProof/>
                <w:webHidden/>
              </w:rPr>
              <w:fldChar w:fldCharType="end"/>
            </w:r>
          </w:hyperlink>
        </w:p>
        <w:p w:rsidR="00A3691D" w:rsidRDefault="00A3691D">
          <w:r>
            <w:rPr>
              <w:b/>
              <w:bCs/>
            </w:rPr>
            <w:fldChar w:fldCharType="end"/>
          </w:r>
        </w:p>
      </w:sdtContent>
    </w:sdt>
    <w:p w:rsidR="00327CD9" w:rsidRDefault="000B0924" w:rsidP="00327CD9">
      <w:pPr>
        <w:pStyle w:val="Nadpis1"/>
      </w:pPr>
      <w:r>
        <w:br w:type="page"/>
      </w:r>
      <w:bookmarkStart w:id="0" w:name="_Toc448999534"/>
      <w:r w:rsidR="00327CD9">
        <w:lastRenderedPageBreak/>
        <w:t>Požadavky na služby a sankce</w:t>
      </w:r>
      <w:bookmarkEnd w:id="0"/>
    </w:p>
    <w:p w:rsidR="00327CD9" w:rsidRDefault="00327CD9" w:rsidP="00327CD9">
      <w:pPr>
        <w:pStyle w:val="Nadpis2"/>
      </w:pPr>
      <w:bookmarkStart w:id="1" w:name="_Toc448999535"/>
      <w:r>
        <w:t>Základní požadavky</w:t>
      </w:r>
      <w:bookmarkEnd w:id="1"/>
    </w:p>
    <w:p w:rsidR="00327CD9" w:rsidRDefault="00327CD9" w:rsidP="00327CD9">
      <w:r>
        <w:t>Základní požadavky na celek služeb podpory a provozu.</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SLU001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Požadovaná dostupnost</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Dodavatel je odpovědný za provoz systému elektronické spisové služby v požadované dostupnosti.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Požadovaná dostupnost je 99.9%.</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Dostupnost je definována jako poměr času, kdy byl systém v provozu (tj. ve stavu nebránícímu jeho používání koncovými uživateli a ostatními systémy) k požadovanému provoznímu času. V případě, že systém není v provozu díky zavinění, které není způsobeno dodavatelem (například odstávkou infrastruktury) není tento čas započítán do času provozu a požadovaného provozního času.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Za zaviněný výpadek se nepočítá čas potřebný pro inicializaci mechanismů vysoké dostupnosti (například start záložního systému), pokud nepřesáhne 2 hodiny v důsledku činnosti Dodavatele.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Doba předem schválené odstávky systému se nepočítá do požadovaného provozního času. Takováto odstávka musí být schválena podle standardu plánovaných odstávek.</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Požadovaný provozní čas je vymezen pracovními dny od 6:00 do 20:00.</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Požadovaná dostupnost bude vyhodnocována vždy za měsíční období.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SLU002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Požadovaná odezva</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Dodavatel je odpovědný za provoz systému z garantovanou uživatelskou odezvou na uživatelské požadavky.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Uživatelským požadavkem je akce </w:t>
            </w:r>
            <w:r w:rsidR="00A15EA8" w:rsidRPr="00327CD9">
              <w:t>uživatele, na</w:t>
            </w:r>
            <w:r w:rsidRPr="00327CD9">
              <w:t xml:space="preserve"> níž systém reaguje návratem či zápisem dat (například uložení formuláře, načtení formuláře, vyhledání dokumentu, apod.).</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Za uživatelský požadavek není v uvedeném smyslu považována </w:t>
            </w:r>
            <w:r w:rsidR="00A15EA8" w:rsidRPr="00327CD9">
              <w:t>akce, v jejímž</w:t>
            </w:r>
            <w:r w:rsidRPr="00327CD9">
              <w:t xml:space="preserve"> důsledku dojde k hromadnému zpracování dat (například hromadné načtení souborů, export statistické sestavy apod.). Poskytnutí informace o zahájení hromadného zpracování dat však uživatelským požadavkem je.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Měření odezvy systému bude prováděno Dodavatelem s využitím jeho aplikace, pro jejíž provoz poskytne Objednatel technologickou infrastrukturu.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Měření odezvy bude prováděno nepřetržitě, odezva pak bude hodnocena pouze v provozních hodinách.</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Měření bude prováděno simulací uživatelských požadavků, jejichž typ a četnost bude odsouhlasená Objednatelem ve fázi návrhu nasazení instance RESSSS (tzv. měřící mix).</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Měřící mix bude testován alespoň jednou za minutu.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Hodnocení odezvy bude prováděno pravidelně na měsíční bázi na základě výkazu předloženého Dodavatelem. Výkaz zahrnuje pro každý typ požadavku údaje minimální, průměrné a maximální odezvy, kalkulované za každou denní hodinu.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Odezva bude považována za nedostatečnou, pokud změřená průměrná hodnota odezvy v některé z hodin provozní doby přesáhne čtyřnásobek požadované "Odezvy systému při uživatelských operací" vymezené v "Požadavcích na dodávku softwarového řešení RESSS", skupině "Výkonnostní požadavky". Pokud bude doba odezvy prokazatelně ovlivněna zpomalenou odezvou technologické infrastruktury Objednatele, nezapočítává se takovéto zpomalení do měření odezvy. Údaje měření pak budou korigovány opravným údajem.</w:t>
            </w:r>
          </w:p>
        </w:tc>
      </w:tr>
    </w:tbl>
    <w:p w:rsidR="00327CD9" w:rsidRDefault="00327CD9" w:rsidP="00327CD9">
      <w:pPr>
        <w:pStyle w:val="Nadpis2"/>
      </w:pPr>
      <w:bookmarkStart w:id="2" w:name="_Toc448999536"/>
      <w:r>
        <w:t>Požadavky na služby provozu</w:t>
      </w:r>
      <w:bookmarkEnd w:id="2"/>
    </w:p>
    <w:p w:rsidR="00327CD9" w:rsidRDefault="00327CD9" w:rsidP="00327CD9">
      <w:r>
        <w:t>Požadavky na služby provozu jsou skupinou požadavků vymezujících požadovanou náplň, rozsah a kvalitu služeb poskytovaných dodavatelem za účelem zajištění systému RESSS nasazené v produkčním prostředí.</w:t>
      </w:r>
    </w:p>
    <w:p w:rsidR="00327CD9" w:rsidRDefault="00327CD9" w:rsidP="00327CD9">
      <w:pPr>
        <w:pStyle w:val="Nadpis3"/>
      </w:pPr>
      <w:bookmarkStart w:id="3" w:name="_Toc448999537"/>
      <w:r>
        <w:t>Požadavky na službu systémového dohledu</w:t>
      </w:r>
      <w:bookmarkEnd w:id="3"/>
    </w:p>
    <w:p w:rsidR="00327CD9" w:rsidRDefault="00327CD9" w:rsidP="00327CD9">
      <w:r>
        <w:t>Požadavky na službu systémového dohledu jsou skupinou požadavků vymezující charakteristiky služby, která zajistí provádění systematického sledování dostupnosti systému a měření sledovaných kvalitativních parametrů.</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SSD001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systémového dohledu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systémového dohledu dodavatel použije vlastní dodané softwarové nástroje pro automatizované sledování dostupnosti cílového systému RESSS a měření jeho odezvy. Dále zajistí chod, provoz a správu těchto nástrojů a zpracování pořízených dat.</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Objednatel poskytne dodavateli nezbytnou technologickou infrastrukturu pro nasazení nástrojů automatizovaného sledování.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systémového dohledu dodavatele bude automatizovaně předávat události do nadstavbového (zastřešujícího) monitorovacího systému pokud tento bude k dispozici. Dodavatel poskytne pro integraci dohledového nástroje do nadstavbového monitorovacího systému plnou součinnost.</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SSD002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systémového dohledu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systémového dohledu bude poskytována nepřetržitě tj. v režimu 24x7 a to bez ohledu na požadovanou dostupnost sledovaného systému RESSS. Data získaná sledováním systému budou dodavatelem archivována po dobu nejméně jednoho roku. Jednou měsíčně bude jejich měsíční přírůstek předáván objednateli. Dále bude jednou měsíčně předáván přehledný souhrnný výstup, jehož formát bude odsouhlasen se objednatelem.</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SSD003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systémového dohledu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systémového dohledu bude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Dostupnost a doba odezvy budou sledována v intervalech po maximálně deseti sekundách.</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Systémový dohled bude vykazovat méně než 1% procento výpadků, vždy za hodnocené období.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Data získaná sledováním budou dodavatelem archivována po dobu jednoho roku.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Měsíční přírůstky sledovaných dat budou po skončení měsíce předávány objednateli.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Přehledný souhrnný výstup ze systémového dohledu v odsouhlaseném formátu bude předáván jednou měsíčně.</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V případě zjištění incidentu dohledovým nástrojem bude v nejbližší možné době založen incident. Založení incidentu bude provedeno v definovaném ServiceDesku, do kterého má přístup jak dodavatel, tak objednatel, případně to může být pouze ServiceDesk dodavatele, pokud je provedena integrace do ServiceDesku objednatele,  - V době požadované dostupnosti sledovaného systému musí být data ze sledování úplná, tj. v této době musí být identifikovatelné všechny výpadky systému a v případě dostupnosti systému být evidovány záznamy.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SSD004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systémového dohledu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systémového dohledu bude vyhodnocována na měsíční bázi tj. opakovaně ke smluvenému dni kalendářního měsíce.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zprávy připravené dodavatelem. Zpráva bude obsahovat informace o průběhu sledování, intervalech výpadků dohledového systému a sestavu na základě dat měření dostupnosti a odezvy. Detailní návrh sestavy bude připraven dodavatelem v úvodní fázi dodávky služeb.</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zprávy a předaných dat ze sledování potvrzeno plnění služby v požadované kvalitě, bude uhrazeno měsíční smluvní plnění za dodávku služby. V opačném případě může objednatel uplatnit sankci.</w:t>
            </w:r>
          </w:p>
        </w:tc>
      </w:tr>
    </w:tbl>
    <w:p w:rsidR="00327CD9" w:rsidRDefault="00327CD9" w:rsidP="00327CD9">
      <w:pPr>
        <w:pStyle w:val="Nadpis3"/>
      </w:pPr>
      <w:bookmarkStart w:id="4" w:name="_Toc448999538"/>
      <w:r>
        <w:t>Požadavky na službu systémové kontroly</w:t>
      </w:r>
      <w:bookmarkEnd w:id="4"/>
    </w:p>
    <w:p w:rsidR="00327CD9" w:rsidRDefault="00327CD9" w:rsidP="00327CD9">
      <w:r>
        <w:t>Požadavky na službu systémové kontroly jsou skupinou požadavků vymezující charakteristiky služby, která zajistí provádění pravidelných úkonů za účelem předcházení vzniků provozních problémů a incidentů.</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SSK001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systémové kontroly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systémové kontroly dodavatel zajistí opakované provádění činností za účelem minimalizace rizika vzniku problémů či incidentů při provozu systému. Jedná se o následující činnosti: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Kontrola plnění a analýza systémových a aplikačních logů.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Kontrola průběhu zpracování dávkových úloh.</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Kontrola dostupných systémových zdrojů (kontrola dostupného diskového prostoru, kontrola databázových zdrojů, kontrola dosažení licenčních omezení, kontrola využití paměti, kontrola využití procesorového času, kontrola využití pásma datové komunikace).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Nedílnou součástí služby je odstranění problémů identifikovaných při kontrolách, pokud tyto nemají povahu incidentu.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Pro potřeby kontrol může dodavatel využívat systémových monitorovacích nástrojů, pokud jsou tyto součástí operačního systému, součástí nasazených aplikací či jsou plně dodány dodavatelem v rámci jeho plnění.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SSK002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systémové kontroly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 kontroly bude poskytována na denní bázi v pracovních dnech, tj. požadované kontroly budou prováděny jedenkrát denně v každý pracovní den.</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SSK003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systémové kontroly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 kontroly bude poskytována v souladu s následujícími dílčími kvalitativními požadavky: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Po provedení systémových kontrol bude předán (například zasláním na smluvenou adresu elektronické pošty) elektronický protokol o provedení kontrol. Dokument bude elektronicky podepsán autorem dokumentu a bude obsahovat informace: kdy, jak a kdo kontroly provedl, případně seznam identifikovaných problémů s postupem eliminace problému (pokud byl odstraněn v rámci služby kontroly) či odkazem na založený incident. Založení incidentu bude provedeno v definovaném ServiceDesku, do kterého má přístup jak dodavatel, tak objednatel, případně to může být pouze ServiceDesk dodavatele, pokud je provedena integrace do ServiceDesku objednatele, </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Incidenty identifikované na základě kontrol budou založeny bezprostředně po jejich identifikaci.</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SSK004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systémové kontroly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 kontroly dohledu bude vyhodnocována na měsíční bázi tj. opakovaně ke smluvenému dni kalendářního měsíce.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budou prováděna na základě předaných protokolů o provedení kontrol.</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bude považována za řádně plněnou, pokud na základě protokolů bylo doloženo, že byly provedeny všechny požadované kontroly v požadované době poskytování služby a že v uplynulém období nevznikl incident, který povahou mohl být identifikován v rámci kontrol, ale k jeho identifikaci nedošlo.</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případě řádně plněné služby bude uhrazeno měsíční smluvní plnění za dodávku služby. V opačném případě může objednatel uplatnit sankci.</w:t>
            </w:r>
          </w:p>
        </w:tc>
      </w:tr>
    </w:tbl>
    <w:p w:rsidR="00327CD9" w:rsidRDefault="00327CD9" w:rsidP="00327CD9">
      <w:pPr>
        <w:pStyle w:val="Nadpis3"/>
      </w:pPr>
      <w:bookmarkStart w:id="5" w:name="_Toc448999539"/>
      <w:r>
        <w:t>Požadavky na službu bezpečnostní kontroly</w:t>
      </w:r>
      <w:bookmarkEnd w:id="5"/>
    </w:p>
    <w:p w:rsidR="00327CD9" w:rsidRDefault="00327CD9" w:rsidP="00327CD9">
      <w:r>
        <w:t>Požadavky na službu bezpečnostní kontroly jsou skupinou požadavků vymezující charakteristiky služby, která zajistí provádění pravidelných úkonů za účelem identifikace a předcházení bezpečnostních problémů a incidentů.</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bezpečnostní kontroly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bezpečnostní kontroly dodavatel zajistí opakované provádění činností za účelem minimalizace rizika vzniku bezpečnostních problémů či incidentů stanovenými objednatelem včetně souladu s § 7 Předpisem č. 316/2014 Sb. (vyhláška o kybernetické bezpečnosti). Jedná se o následující činnosti: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Kontrola logů o přihlášení uživatelů včetně kontextu jejich oprávnění a provedení analýzy záznamů za účelem identifikace možných výskytů bezpečnostních incidentů.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Kontrola logů o využívání aplikačních služeb na úrovni rozhraní poskytovaných dalším systémům, včetně provedení analýzy za účelem identifikace možných výskytů bezpečnostních incidentů.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Kontrola logů o využívání aplikačních služeb na úrovni rozhraní poskytovaných dalším systémům, včetně provedení analýzy za účelem identifikace možných výskytů bezpečnostních incidentů.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Kontrola logů provozovaného operačního systému a dalších systémových aplikací včetně provedení analýzy za účelem identifikace možných výskytů bezpečnostních incidentů.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Incidenty identifikované v průběhu kontroly budou neprodleně oznámeny odpovědným pracovníkům MPSV v oblasti bezpečnosti, pomocí mechanismu, který bude nastaven v úvodní fázi projektu.</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Stanovení metody identifikace bezpečnostních incidentů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plnění služby bezpečnostní kontroly navrhne dodavatel v termínu nejdéle dvou týdnů od zahájení poskytování služby metodu pro stanovení identifikace bezpečnostních incidentů v souvislosti s požadovanými kontrolami. Po schválení objednatelem bude metoda závazná pro další výkon a hodnocení služby. Nedodržení termínu pro návrh metody pro stanovení bezpečnostních incidentů je považováno za nedodržení parametrů kvality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Objednatel může požadovat revizi metody identifikace v souvislosti s nově identifikovaným incidentem či typem ohrožení systému.</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bezpečnostní kontroly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bezpečnostní kontroly bude poskytována na denní bázi v pracovních dnech, tj. požadované kontroly budou prováděny jedenkrát denně v každý pracovní den. V odůvodněných případech si může objednatel vyžádat provedení služby bezpečnostní kontroly i mimo pracovní dni.</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bezpečnostní kontroly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bezpečnostní kontroly bude poskytována v souladu s následujícími dílčími kvalitativními požadavky: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 provedení bezpečnostních kontrol bude předán (například zasláním na smluvenou adresu elektronické pošty) elektronický protokol o provedení kontrol. Dokument bude elektronicky podepsán a bude obsahovat informace: kdy, jak a kdo kontroly provedl, případně seznam identifikovaných problémů s postupem eliminace problému (pokud byl odstraněn v rámci služby kontroly) či odkazem na založený incident.</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Incidenty identifikované na základě kontrol budou založeny bezprostředně po jejich identifikaci. Založení incidentu bude provedeno v definovaném ServiceDesku, do kterého má přístup jak dodavatel, tak objednatel, případně to může být pouze ServiceDesk dodavatele, pokud je provedena integrace do ServiceDesku objednatele.</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SBK005</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bezpečnostní kontroly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bezpečnostní kontroly bude vyhodnocována na měsíční bázi tj. opakovaně ke smluvenému dni kalendářního měsíce.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předaných protokolů o provedení kontrol.</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bude považována za řádně plněnou, pokud na základě protokolů bylo doloženo, že byly provedeny všechny požadované kontroly v požadované době poskytování služby a že v uplynulém období nevznikl incident, který povahou mohl být identifikován v rámci kontrol, ale k jeho identifikaci nedošlo.</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případě řádně plněné služby bude uhrazeno měsíční smluvní plnění za dodávku služby. V opačném případě může objednatel uplatnit sankci.</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SBK006</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Vedení evidence činnosti správců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Dodavatel je povinen v rámci své činnosti vést evidenci o činnosti správců. Evidence bude obsahovat zápis o každé činnosti správce systému, pokud k činnosti bude využívat přihlášení účtů správce, administrátora či super uživatele, nebo uživatele, který má nastavená taková oprávnění, že jeho činnost není předmětem záznamu do bezpečnostních logů, či uživatel může s těmito logy manipulovat.</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Záznam o činnosti bude minimálně obsahovat datum a čas zahájení činnosti, datum a čas ukončení činnosti, jméno a příjmení pracovníka, který činnost provedl, stručný popis činnosti pracovníka, popis dopadů na systém (například restart, provedení zálohy, připojení zařízení apod.), informace o přítomnosti dalších osob u činnosti včetně jejich jména a příjmení a důvodu přítomnosti.</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SBK007</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vedení evidence činnosti správců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Vedení evidence činnosti správců bude probíhat trvale a nepřetržitě, kdykoliv k takové činnosti dojde (bez ohledu na pracovní dobu, či požadovanou dostupnost systému).</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SBK008</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vedení evidence činnosti správců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vedení evidence činnosti správců bude poskytována v souladu s následujícími dílčími kvalitativními požadavky: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Záznam o provedené činnosti musí být vytvořen bezprostředně po ukončení činnosti.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Záznam v evidenci musí být úplný a musí být proveden pracovníkem, který činnost provedl.</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Evidence musí obsahovat záznamy o všech provedených činnostech u všech správců.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Evidence činnosti správců bude nejméně jednou týdně předána objednateli (může být předávána přírůstkově) či mu bude trvale zpřístupněna.</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SBK009</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vedení evidence činnosti správců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vedení evidence činnosti správců bude vyhodnocována na měsíční bázi tj. opakovaně ke smluvenému dni kalendářního měsíce.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existující evidence o činnosti.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bude považována za řádně plněnou, pokud je vykonávána plně v souladu s požadavky na kvalitu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případě řádně plněné služby bude uhrazeno měsíční smluvní plnění za její dodávku. V opačném případě může objednatel uplatnit sankci.</w:t>
            </w:r>
          </w:p>
        </w:tc>
      </w:tr>
    </w:tbl>
    <w:p w:rsidR="00327CD9" w:rsidRDefault="00327CD9" w:rsidP="00327CD9">
      <w:pPr>
        <w:pStyle w:val="Nadpis3"/>
      </w:pPr>
      <w:bookmarkStart w:id="6" w:name="_Toc448999540"/>
      <w:r>
        <w:t>Požadavky na službu správy systému</w:t>
      </w:r>
      <w:bookmarkEnd w:id="6"/>
    </w:p>
    <w:p w:rsidR="00327CD9" w:rsidRDefault="00327CD9" w:rsidP="00327CD9">
      <w:r>
        <w:t>Požadavky na službu správy systému jsou skupinou požadavků vymezující charakteristiky služby, která zajistí provádění za účelem správy provozovaného systému či jeho dílčích částí.</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SSS001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Služba správy operačních systémů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správy operačních systémů zajistí dodavatel provádění činností správce za účelem chodu a údržby operačního systému. Služba zahrnuje: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Instalace a aktualizace operačního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Konfigurace operačního systému a jeho komponent.</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Správu lokálních uživatelů operačního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Tvorbu systémových záloh a záloh konfigurací.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SSS002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Služba správy systémového softwarového vybavení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správy systémového softwarového vybavení zajistí dodavatel provádění činností správce za účelem chodu a systémového softwarového vybavení, které je součástí celkového jím provozovaného řešení. Služba zahrnuje: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Instalace a aktualizace systémového softwarového vybavení.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Konfigurace systémového softwarového vybavení a jeho komponent.</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Tvorbu systémových záloh a záloh konfigurací.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SSS003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Služba správy elektronické spisové služby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správy elektronické spisové služby zajistí dodavatel provádění činností správce za účelem chodu vlastní aplikace elektronické služby. Služba zahrnuje: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Instalace a aktualizace elektronické spisové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Konfigurace elektronické spisové služby, jejích komponent a integračních rozhraní.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Správu uživatelů a práv elektronické spisové služby, pokud jsou uživatelé a práva evidovány v elektronické spisové službě.</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Tvorbu systémových záloh a záloh konfigurací.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SSS005</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služeb správy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správy budou poskytovány podle potřeby na základě vyžádání objednatele či na základě rozhodnutí dodavatele s ohledem na potřebu zajištění chodu systému v rozsahu 5 (slovy: pěti) člověkodnů měsíčně.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SSS004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Oznámení o činnosti správce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správy, které mohou ohrozit nebo omezit běh systému či vyžadují pozastavení systému, budou oznamovány objednateli), pokud jejich realizace nebude vynucena odstraněním důsledků či zabráněním havárii či kybernetickému útoku.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správy, které budou oznámeny objednateli, mohou být prováděny až po jeho odsouhlasení na základě procesu plánovaných odstávek, přičemž si objednatel a dodavatel mohou domluvit implicitní odsouhlasení služeb (například správu uživatelů).</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SSS006</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služeb správy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správy musí být prováděny řádně a v odsouhlasených termínech. V případě řešení kritických situací (havárie, kybernetický útok, apod.) pak neprodleně v důsledku povahy situace.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O každém prováděném zásahu bude veden záznam v kontextu "Vedení evidence činnosti správců", který je součásti "Služby bezpečnostní kontroly".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SSS007</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služeb správy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správy budou vyhodnocovány na měsíční bázi tj. opakovaně ke smluvenému dni kalendářního měsíce.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existující evidence o činnosti správců.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bude považována za řádně plněnou, pokud je vykonávána plně v souladu s požadavky na kvalitu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případě řádně plněné služby bude uhrazeno měsíční smluvní plnění za její dodávku. V opačném případě může objednatel uplatnit sankci.</w:t>
            </w:r>
          </w:p>
        </w:tc>
      </w:tr>
    </w:tbl>
    <w:p w:rsidR="00327CD9" w:rsidRDefault="00327CD9" w:rsidP="00327CD9">
      <w:pPr>
        <w:pStyle w:val="Nadpis3"/>
      </w:pPr>
      <w:bookmarkStart w:id="7" w:name="_Toc448999541"/>
      <w:r>
        <w:t>Požadavky na službu zálohování a obnovy</w:t>
      </w:r>
      <w:bookmarkEnd w:id="7"/>
    </w:p>
    <w:p w:rsidR="00327CD9" w:rsidRDefault="00327CD9" w:rsidP="00327CD9">
      <w:r>
        <w:t>Požadavky na službu zálohování a obnovy jsou skupinou požadavků vymezující charakteristiky služby, která zajistí provádění činností za účelem tvorby a verifikace záloh dat systému.</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SZO001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zálohování a obnovy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zálohování a obnovy dodavatel zajistí provedení činností vedoucích k pravidelné tvorbě záloh a archivaci dat v jím provozovaném systému. Jedná se o následující dílčí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Zpracování a průběžná údržba havarijních scénářů a plánu zálohování, archivace a obnovy.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Poskytování součinnosti pro začlenění mechanismu zálohování do jednotného systému zálohování objednatele (pokud takový existuje).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Provádění či kontrola provádění automatických záloh dat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Pravidelné provádění (v souladu s plánem obnovy) zkušební obnovy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Poskytování součinnosti pro případ obnovy systému, související infrastruktury či dalších systémů v případě dopadu této obnovy na systém elektronické spisové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Provedení obnovy systému v případě řešení krizové situace na základě pokynu objednatele.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Provádění a kontrola záloh RESSS musí v souladu s </w:t>
            </w:r>
            <w:r w:rsidR="00A15EA8" w:rsidRPr="00327CD9">
              <w:t>platnými</w:t>
            </w:r>
            <w:r w:rsidRPr="00327CD9">
              <w:t xml:space="preserve"> standardy zálohování databází.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SZO002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zálohování a obnovy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zálohování a obnovy bude poskytována na pravidelné opakované bázi v souladu se zpracovaným plánem zálohování, archivace a obnovy, minimálně však jednou denně.</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Úvodní verze tohoto plánu bude zpracována nejpozději do jednoho měsíce od zahájení poskytování služby. Nedodržení termínu pro zpracování plánu je považováno za nedodržení parametrů kvality služby. Pod dobu zpracovávání plánu a jeho implementace musí být dodavatel schopen zajistit zálohování systému vlastními prostředky alespoň jednou denně ve dnech provozu systému.</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SZO003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zálohování a obnovy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zálohování a dohledu bude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Zálohy budou prováděny v souladu vždy s aktuálně platným plánem záloh, archivace a obnovy.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Dodavatel bude provádět kontrolu provádění záloh a evidenci o těchto kontrolách bude předávat objednateli. </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Dodavatel povede evidenci protokolů o provedených zkušebních obnovách systému. Protokoly bude objednateli předávat vždy po provedení zkušební obnovy.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Dodavatel povede evidenci protokolů o provedených obnovách systému. Protokoly budou objednateli předávány bezprostředně po obnově systému.</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SZO004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zálohování a obnovy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zálohování a obnovy bude vyhodnocována na měsíční bázi tj. opakovaně ke smluvenému dni kalendářního měsíce.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evidence o provedených zálohách, evidencí protokolů o obnovách a zkušebních obnovách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zmíněných evidencí prokázáno, že objednatel prováděl v požadované kvalitě a že došlo ke správným zkušebním obnovám a obnovám s výjimkou případů, kdy neúspěch obnovy nebyl prokazatelně způsobem jednáním dodavatele, bude uhrazeno měsíční smluvní plnění za dodávku služby. V opačném případě může objednatel uplatnit sankci.</w:t>
            </w:r>
          </w:p>
        </w:tc>
      </w:tr>
    </w:tbl>
    <w:p w:rsidR="00327CD9" w:rsidRDefault="00327CD9" w:rsidP="00327CD9">
      <w:pPr>
        <w:pStyle w:val="Nadpis3"/>
      </w:pPr>
      <w:bookmarkStart w:id="8" w:name="_Toc448999542"/>
      <w:r>
        <w:t>Požadavky na službu údržby dokumentace</w:t>
      </w:r>
      <w:bookmarkEnd w:id="8"/>
    </w:p>
    <w:p w:rsidR="00327CD9" w:rsidRDefault="00327CD9" w:rsidP="00327CD9">
      <w:r>
        <w:t>Požadavky na službu údržby dokumentace jsou skupinou požadavků vymezující charakteristiky služby, která zajistí aktualizaci uživatelské, provozní a administrátorské dokumentace v souvislosti se změnami a rozvojem implementace systému elektronické spisové služby.</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SUD001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údržby dokumentace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údržby dokumentace dodavatel zajistí provedení činností vedoucích k udržení aktuálnosti dokumentace k provozovanému systému, v souvislosti se změnami či rozvojem systému. Jedná se o následující dílčí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Údržba uživatelské dokumentace.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Údržba školící dokumentace.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Údržba provozní dokumentace.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Údržba dokumentace správce (administrátorská dokumentace).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Údržba programátorské dokumentace (pokud je dílo či jeho část řešena zakázkovým vývojem).</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Údržba předaných zdrojových kódů a jejich dokumentace – v případě změn ve zdrojovém kódu, který byl předán jako součást dokumentace, je dodavatel povinen bez prodlení předat kompletní novou verzi zdrojových kódů.</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SUD002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údržby dokumentace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údržby dokumentace bude poskytována v závislosti na změnách či rozvoji implementace systému, které zanášejí do aktuálně platné dokumentace nepřesnosti, či v jejichž důsledku musí být odebrány či přidány v dokumentaci nové části. Služba bude poskytována v rozsahu 2 (slovy: dvou) člověkodnů měsíčně.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SUD003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údržby dokumentace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údržby dokumentace bude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Aktualizovaná dokumentace reflektuje všechny změny, které byly provedeny v rámci změn či rozvoje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Aktualizovaná uživatelská, školicí a provozní dokumentace bude předána před implementací změn, které aktualizaci vyvolaly. Ostatní dokumentace do dvou dnů po implementaci.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Pokud nebude s objednatelem dohodnuto jinak, bude aktualizovaná dokumentace předána ve stejných formátech jako dokumentace původní.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Nově vzniklá dokumentace je napsána v českém jazyce. V anglickém jazyce mohou být původní produktové manuály, které se stanou součástí dokumentace.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Dokumentace bude aktualizována ve stejném jazyce, jako je dokumentace původní.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V souvislosti s dokumentací bude vedena evidence změn dokumentace obsahující seznam všech typů a verzí dokumentace se stručným popisem změn od předcházejících verzí dokumentace. Tato evidence bude předávána objednateli vždy společně s aktualizovanou dokumentací.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SUD004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údržby dokumentace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údržby dokumentace zálohování a obnovy bude vyhodnocována na měsíční bázi tj. opakovaně ke smluvenému dni kalendářního měsíce, pokud v uplynulém měsíci došlo ke změně dokumentace.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evidence změn dokumentace a předaných verzí dokumentů.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zmíněných evidencí prokázáno, že objednatel prováděl údržbu dokumentace v požadované kvalitě, bude uhrazeno měsíční smluvní plnění za dodávku služby. V opačném případě může objednatel uplatnit sankci.</w:t>
            </w:r>
          </w:p>
        </w:tc>
      </w:tr>
    </w:tbl>
    <w:p w:rsidR="00327CD9" w:rsidRDefault="00327CD9" w:rsidP="00327CD9">
      <w:pPr>
        <w:pStyle w:val="Nadpis3"/>
      </w:pPr>
      <w:bookmarkStart w:id="9" w:name="_Toc448999543"/>
      <w:r>
        <w:t>Požadavky na službu systémové udržitelnosti</w:t>
      </w:r>
      <w:bookmarkEnd w:id="9"/>
    </w:p>
    <w:p w:rsidR="00327CD9" w:rsidRDefault="00327CD9" w:rsidP="00327CD9">
      <w:r>
        <w:t>Požadavky na službu systémové udržitelnosti jsou skupinou požadavků vymezující charakteristiky služby, která zajistí poskytnutí nezbytné součinnosti pro provoz ostatních systému a infrastruktury objednatele za účelem jejich změna a rozvoje.</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SSU001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systémové udržitelnosti</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systémové udržitelnosti dodavatel zajistí provedení součinnosti v souvislosti s integrací ostatních systémů na elektronickou spisovou služby, se změnami, rozvojem a provozem ostatních systémů a infrastruktury (tj. okolí systému) Jedná se o následující dílčí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Poskytnutí odborných konzultací k začleněním (integraci) elektronické spisové služby do prostředí objednatele.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Provedení nezbytných úkonů správy a konfigurací, nemajících povahu rozvoje implementace elektronické spisové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Údržbu dokumentace v důsledku změn okolí.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SSU002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systémové udržitelnosti</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Služba systémové udržitelnosti bude poskytována v závislosti na změnách či rozvoji okolí systému, které vyžadují součinnost dodavatele. Služba bude poskytována v rozsahu 5 (slovy: pěti) člověkodnů </w:t>
            </w:r>
            <w:r w:rsidR="00A15EA8" w:rsidRPr="00327CD9">
              <w:t>měsíčně</w:t>
            </w:r>
            <w:r w:rsidRPr="00327CD9">
              <w:t>.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SSU003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systémové udržitelnosti</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 udržitelnosti bude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Dodavatel dodrží termíny jednotlivých úkonů, které stanovil v rámci dohody s objednatelem o jejich splnění.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Dodavatel povede evidenci úkonů vykonaných v rámci služby s časovým rozpětím provádění úkonů a popisem úkonů (či odkazem do jiného typu evidence). Tato evidence bude předávána objednateli jednou měsíčně.</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SSU004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systémové udržitelnosti</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 udržitelnosti bude vyhodnocována na měsíční bázi tj. opakovaně ke smluvenému dni kalendářního měsíce, pokud v uplynulém měsíci došlo k poskytování této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evidence úkonů vykonané v rámci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zmíněných evidencí prokázáno, že objednatel prováděl službu údržbu dokumentace v požadované kvalitě, bude uhrazeno měsíční smluvní plnění za dodávku služby. V opačném případě může objednatel uplatnit sankci.</w:t>
            </w:r>
          </w:p>
        </w:tc>
      </w:tr>
    </w:tbl>
    <w:p w:rsidR="00327CD9" w:rsidRDefault="00327CD9" w:rsidP="00327CD9">
      <w:pPr>
        <w:pStyle w:val="Nadpis2"/>
      </w:pPr>
      <w:bookmarkStart w:id="10" w:name="_Toc448999544"/>
      <w:r>
        <w:t>Požadavky na služby podpory</w:t>
      </w:r>
      <w:bookmarkEnd w:id="10"/>
    </w:p>
    <w:p w:rsidR="00327CD9" w:rsidRDefault="00327CD9" w:rsidP="00327CD9">
      <w:r>
        <w:t>Požadavky na služby podpory jsou skupinou požadavků vymezujících požadovanou náplň, rozsah a kvalitu služeb poskytovaných dodavatelem za účelem zajištění podpory systému RESSS nasazené v produkčním prostředí MPSV v případě výskytu mimořádných událostí.</w:t>
      </w:r>
    </w:p>
    <w:p w:rsidR="00327CD9" w:rsidRDefault="00327CD9" w:rsidP="00327CD9">
      <w:pPr>
        <w:pStyle w:val="Nadpis3"/>
      </w:pPr>
      <w:bookmarkStart w:id="11" w:name="_Toc448999545"/>
      <w:r>
        <w:t>Požadavky na službu podpory koncového uživatele</w:t>
      </w:r>
      <w:bookmarkEnd w:id="11"/>
    </w:p>
    <w:p w:rsidR="00327CD9" w:rsidRDefault="00327CD9" w:rsidP="00327CD9">
      <w:r>
        <w:t>Požadavky na službu podpory koncového uživatele jsou skupinou požadavků vymezující charakteristiky služby, která zajistí poskytnutí odborné podpory pracovníků Helpdesk objednatele za účelem podporování koncových uživatelů.</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SPU001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podpory koncového uživatele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Pro potřeby koncových uživatelů bude dodavatel provozovat službu Helpdesk.</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dodavatel zajistí: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Podporu koncových uživatelů za účelem poradenství a řešení jejich problémů.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Odborné poradenství ve vztahu k provozované implementaci elektronické spisové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Poskytování souvisejících úkonů v rámci "Služeb provozu".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Evidování poskytnutých služeb v prostředí systému Helpdesk dodavatele či objednatele.</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SPU002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podpory koncového uživatele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podpory koncového uživatele bude poskytována v rozšířené pracovní době koncových uživatelů systému elektronické spisové služby tj. v režimu 5 x 14.</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SPU003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Způsoby komunikace pro službu podpory koncového uživatele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Pro potřeby služby podpory koncového uživatele budou pracovníci objednatele (Helpdesk) komunikovat s pracovníky dodavatele prostřednictvím:</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Aplikace HelpDesk zpřístupněné objednatelem, jako primárním zdrojem komunikace.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Telefonicky, pouze v urgentních případech.</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Pomocí elektronické pošty v případě nedostupnosti aplikace Helpdesk.</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SPU004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podpory koncového uživatele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podpory koncového uživatele bude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Reakční doba na nový požadavek je 60 minut při komunikaci prostřednictvím aplikace Helpdesk (popřípadě </w:t>
            </w:r>
            <w:r w:rsidR="00A15EA8" w:rsidRPr="00327CD9">
              <w:t>při</w:t>
            </w:r>
            <w:r w:rsidRPr="00327CD9">
              <w:t xml:space="preserve"> komunikaci </w:t>
            </w:r>
            <w:r w:rsidR="00A15EA8">
              <w:t>p</w:t>
            </w:r>
            <w:r w:rsidRPr="00327CD9">
              <w:t>omocí elektronické pošty).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Dodavatel poskytne dedikované telefonické číslo výhradně pro potřeby této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Komunikace realizovaná prostřednictvím elektronické pošty v případě odstávky systému Helpdesk musí být neprodleně do systému zadána po jeho spuštění.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Komunikace realizovaná telefonicky musí být bezprostředně po ukončení hovoru zadána do aplikace Helpdesk.</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SPU005</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podpory koncového uživatele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podpory koncového uživatele bude vyhodnocována na měsíční bázi tj. opakovaně ke smluvenému dni kalendářního měsíce.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sestavy žádostí a jejich vyřízení ze systému Helpdesk.</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zprávy a předaných dat ze sledování potvrzeno plnění služby v požadované kvalitě bude uhrazeno měsíční smluvní plnění za dodávku služby. V opačném případě může objednatel uplatnit sankci.</w:t>
            </w:r>
          </w:p>
        </w:tc>
      </w:tr>
    </w:tbl>
    <w:p w:rsidR="00327CD9" w:rsidRDefault="00327CD9" w:rsidP="00327CD9">
      <w:pPr>
        <w:pStyle w:val="Nadpis3"/>
      </w:pPr>
      <w:bookmarkStart w:id="12" w:name="_Toc448999546"/>
      <w:r>
        <w:t>Požadavky na službu řešení incidentů</w:t>
      </w:r>
      <w:bookmarkEnd w:id="12"/>
    </w:p>
    <w:p w:rsidR="00327CD9" w:rsidRDefault="00327CD9" w:rsidP="00327CD9">
      <w:r>
        <w:t>Požadavky na službu řešení incidentů jsou skupinou požadavků vymezující charakteristiky služby, která zajistí řešení problémů vzniklých v důsledku výskytu chyb či mimořádných stavů systému.</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SRI001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řešení incidentů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řešení incidentů zajistí dodavatel činnosti spojené s řešením, eliminací a odstraněním důsledků incidentů (tj. chyb a mimořádných stavů) v činnosti systému. V rámci služby dodavatel zajistí: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Odborné poradenství ve vztahu k provozované implementaci elektronické spisové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Poskytování úkonů vedoucích k řešení a eliminaci incidentu a odstranění jeho důsledků.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Evidování řešení incidentů v prostředí systému Helpdesk objednatele.</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SRI002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řešení incidentů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poskytování řešení incidentů bude poskytována nepřetržitě, tj. v režimu 24x7.</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SRI003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Způsoby komunikace pro službu řešení incidentů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Pro potřeby služby řešení incidentů budou pracovníci objednatele (Helpdesk) komunikovat s pracovníky dodavatele prostřednictvím:</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Aplikace HelpDesk zpřístupněné objednatelem, jako primárním zdrojem komunikace.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Telefonicky, pouze v urgentních případech.</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Pomocí elektronické pošty v případě nedostupnosti aplikace Helpdesk.</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SRI004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Kategorizace incidentů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Incidenty budou podle své závažnosti zařazovány při jejich oznámení do následujících kategorií: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 Kategorie A – vážný incident s nejvyšší prioritou, který má kritický dopad do funkčnosti systému nebo jeho zásadní části a dále incident, který znemožňuje užívání systému nebo jeho části nebo způsobuje vážné provozní problémy.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Kategorie B - incident, který svým charakterem nespadá do kategorie A. Znamená vážné zhoršení výkonnosti a funkčnosti systému nebo jeho části. Systém nebo jeho část má zásadní omezení nebo je částečně nefunkční. Jedná se o incidenty odstranitelné, které způsobují problémy při užívání a provozování systému nebo jeho části, ale umožňují provoz.</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 Kategorie C – incident, který svým charakterem nespadá do kategorie A nebo kategorie B. Znamená snadno odstranitelné incidenty s minimálním dopadem na funkcionality či funkčnost systému nebo jeho části.</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SRI005</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řešení incidentů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řešení incidentů bude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Dodavatel poskytne dedikované telefonické číslo výhradně pro potřeby této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Komunikace realizovaná prostřednictvím elektronické pošty v případě odstávky systému Helpdesk musí být neprodleně do systému zadána po jeho spuštění.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Komunikace realizovaná telefonicky musí být bezprostředně po ukončení hovoru zadána do aplikace Helpdesk.</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Reakční doba zahájení řešení incidentu kategorie A nebo B je 30 minut od nahlášení.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Reakční doba zahájení řešení incidentu kategorie C je 3 hodiny od nahlášení.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Maximální doba pro vyřešení incidentu kategorie A nebo B je 4 hodiny od zahájení řešení.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Maximální doba pro vyřešení incidentu kategorie C je 24 hodin od zahájení řešení.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SRI005</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řešení incidentů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řešení incidentů bude vyhodnocována na měsíční bázi tj. opakovaně ke smluvenému dni kalendářního měsíce.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sestavy o evidovaných incidentech a jejich vyřízení ze systému Helpdesk.</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zprávy a předaných dat ze sledování potvrzeno plnění služby v požadované kvalitě bude uhrazeno měsíční smluvní plnění za dodávku služby. V opačném případě může objednatel uplatnit sankci.</w:t>
            </w:r>
          </w:p>
        </w:tc>
      </w:tr>
    </w:tbl>
    <w:p w:rsidR="00327CD9" w:rsidRDefault="00327CD9" w:rsidP="00327CD9">
      <w:pPr>
        <w:pStyle w:val="Nadpis2"/>
      </w:pPr>
      <w:bookmarkStart w:id="13" w:name="_Toc448999547"/>
      <w:r>
        <w:t>Požadavky na služby školení a vzdělávání</w:t>
      </w:r>
      <w:bookmarkEnd w:id="13"/>
    </w:p>
    <w:p w:rsidR="00327CD9" w:rsidRDefault="00327CD9" w:rsidP="00327CD9">
      <w:r>
        <w:t>Požadavky na služby školení a vzdělávání jsou skupinou požadavků vymezujících požadovanou náplň, rozsah a kvalitu služeb poskytovaných dodavatelem za účelem zajištění průběžného vzdělávání a školení uživatelů a správců systému.</w:t>
      </w:r>
    </w:p>
    <w:p w:rsidR="00327CD9" w:rsidRDefault="00327CD9" w:rsidP="00327CD9">
      <w:pPr>
        <w:pStyle w:val="Nadpis3"/>
      </w:pPr>
      <w:bookmarkStart w:id="14" w:name="_Toc448999548"/>
      <w:r>
        <w:t>Požadavky na službu prezenčního školení</w:t>
      </w:r>
      <w:bookmarkEnd w:id="14"/>
    </w:p>
    <w:p w:rsidR="00327CD9" w:rsidRDefault="00327CD9" w:rsidP="00327CD9">
      <w:r>
        <w:t>Požadavky na službu prezenčního školení jsou skupinou požadavků vymezující charakteristiky služby, která zajistí školení uživatelů, školitelů objednatele a správce prezenční formou.</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SPS001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prezenčního školení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prezenčního školení zajistí dodavatel průběžné školení nových koncových uživatelů, školitelů objednatele a správců systému. Jedná se o následující dílčí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Školení koncových uživatelů nepřesahující počet 2% koncových uživatelů (minimálně však 20 uživatelů), každý měsíc.</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Školení školitelů objednatele a pokročilých uživatelů systému v maximálním počtu deseti uživatelů měsíčně.</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Školení správců systému (administrátorů) v maximálním počtu pěti správců měsíčně.</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Příprava relevantních školících materiálů v elektronické a tištěné formě.</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SPS002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Termíny poskytování služby prezenčního školení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prezenčního školení budou poskytovány: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Průběžně pro školení koncových uživatelů, na vyžádání objednatele nepřevyšujícím požadovaný rozsah plnění.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Pokud v daném měsíci neprobíhá skolení uživatelů či je provedeno částečně s ohledem na </w:t>
            </w:r>
            <w:r w:rsidR="00A15EA8" w:rsidRPr="00327CD9">
              <w:t>požadovaný</w:t>
            </w:r>
            <w:r w:rsidRPr="00327CD9">
              <w:t xml:space="preserve"> rozsah plněn převádí se nevyčerpaný rozsah do celkové rezervy školení. Z této rezervy mohou být školení čerpána jednorázově či postupně podle potřeby. </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Pro potřeby školení školitelů a správců na vyžádání objednatele (v rozsahu nepřevyšujícím rozsah plnění) či v důsledku změny funkcionalit popřípadě změny implementace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Termíny školení budou reflektovat požadavky objednatele. Školení však může být uskutečněno nejdříve dva týdny od vzniku požadavku na školení.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SPS003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Místo poskytování služby prezenčního školení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prezenčního školení budou poskytovány: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V prostorách objednatele, či prostorách jím určených.</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Prostory budou vybaveny prezentační a výpočetní technikou.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Výpočetní technika bude připojena ke školící instanci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Prostory se mohou nacházet, kdekoliv na území České republiky.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Školení budou probíhat ve skupinách nejvýše po patnácti uživatelích.</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SPS004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poskytování služby prezenčního školení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údržby poskytování prezenčních školení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Školení proběhlo v plánovaném rozsahu.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V rámci školení bude podepsána prezenční listina.</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V rámci školení bude uživateli vyplněn dotazník spokojenosti.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Dodavatel zajistí občerstvení minimálně v rozsahu dopolední a odpolední přesnídávky v souladu s denním harmonogramem školení.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Školení budou realizována v dohodnutých termínech, místech a počtech uživatelů.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V rámci školení obdrží školené osoby tištěné verze školících materiálů. Školitelé objednatele obdrží též elektronické verze školících materiálů.</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SPS005</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poskytování služby prezenčního školení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poskytování prezenčního školení bude vyhodnocována na měsíční bázi tj. opakovaně ke smluvenému dni kalendářního měsíce, pokud v uplynulém měsíci probíhala školení.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prezenčních listin, dotazníků spokojenosti a předané školící dokumentace.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zmíněných evidencí prokázáno, že objednatel poskytoval prezenční školení v požadované kvalitě, bude uhrazeno měsíční smluvní plnění za dodávku služby. V opačném případě může objednatel uplatnit sankci.</w:t>
            </w:r>
          </w:p>
        </w:tc>
      </w:tr>
    </w:tbl>
    <w:p w:rsidR="00327CD9" w:rsidRDefault="00327CD9" w:rsidP="00327CD9">
      <w:pPr>
        <w:pStyle w:val="Nadpis3"/>
      </w:pPr>
      <w:bookmarkStart w:id="15" w:name="_Toc448999549"/>
      <w:r>
        <w:t>Požadavky na službu e-learning</w:t>
      </w:r>
      <w:bookmarkEnd w:id="15"/>
    </w:p>
    <w:p w:rsidR="00327CD9" w:rsidRDefault="00327CD9" w:rsidP="00327CD9">
      <w:r>
        <w:t>Požadavky na službu e-learning jsou skupinou požadavků vymezující charakteristiky služby, která zajistí údržbu materiálů pro distanční elektronické školení.</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SPE001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e-learning</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e-learning zajistí dodavatel aktualizaci podkladů pro e-learning kursy koncových uživatelů, včetně zpracování souvisejícího multimediálního obsahu.</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SPE002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e-learning</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e-learning budou poskytovány v případě změny či rozvoje systému elektronické spisové služby, která vyžaduje změnu školících materiálů. Služba bude poskytována v rozsahu 3 (slovy: tří) člověkodnů měsíčně.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SPE003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e-learning</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e-learning bude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Budou dodrženy formáty e-learning materiálů.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Budou aktualizovány všechny relevantní materiály.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Aktualizované materiály budou dodány nejpozději k okamžiku nasazení změn implementace či rozvoje.</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SPE004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e-learning</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e-learning bude vyhodnocována na měsíční bázi tj. opakovaně ke smluvenému dni kalendářního měsíce, pokud v uplynulém došlo k aktualizaci e-learning materiálů.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aktualizovaných materiálů.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zmíněných evidencí prokázáno, že objednatel poskytoval službu e-learning v požadované kvalitě bude uhrazeno měsíční smluvní plnění za dodávku služby. V opačném případě může objednatel uplatnit sankci.</w:t>
            </w:r>
          </w:p>
        </w:tc>
      </w:tr>
    </w:tbl>
    <w:p w:rsidR="00327CD9" w:rsidRDefault="00327CD9" w:rsidP="00327CD9">
      <w:pPr>
        <w:pStyle w:val="Nadpis2"/>
      </w:pPr>
      <w:bookmarkStart w:id="16" w:name="_Toc448999550"/>
      <w:r>
        <w:t>Požadavky na služby architektury</w:t>
      </w:r>
      <w:bookmarkEnd w:id="16"/>
    </w:p>
    <w:p w:rsidR="00327CD9" w:rsidRDefault="00327CD9" w:rsidP="00327CD9">
      <w:r>
        <w:t>Požadavky na služby architektury jsou skupinou požadavků vymezujících požadovanou náplň, rozsah a kvalitu služeb spojených s řízením podnikové architektury resortu a organizace.</w:t>
      </w:r>
    </w:p>
    <w:p w:rsidR="00327CD9" w:rsidRDefault="00327CD9" w:rsidP="00327CD9">
      <w:pPr>
        <w:pStyle w:val="Nadpis3"/>
      </w:pPr>
      <w:bookmarkStart w:id="17" w:name="_Toc448999551"/>
      <w:r>
        <w:t>Požadavky na službu odborných konzultací</w:t>
      </w:r>
      <w:bookmarkEnd w:id="17"/>
    </w:p>
    <w:p w:rsidR="00327CD9" w:rsidRDefault="00327CD9" w:rsidP="00327CD9">
      <w:r>
        <w:t>Požadavky na službu odborných konzultací jsou skupinou požadavků vymezujících požadovanou náplň, rozsah a kvalitu služeb spojených s předáváním odborných znalostí.</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SOK001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odborných konzultací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odborných konzultací dodavatel zajistí poskytování odborných konzultací a písemných stanovisek v souvislosti se změnami a rozvojem podnikové architektury objednatele.</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SOK002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odborných konzultací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odborných konzultací jsou poskytovány na vyžádání objednatele v rozsahu 3 (slovy: tří) člověkodnů měsíčně.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SOK003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odborných konzultací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odborných konzultací bude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Konzultace budou poskytovány v termínech dohodnutých s objednatelem.</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Stanoviska budou písemně zpracovávána.</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SOK004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odborných konzultací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odborných konzultací bude vyhodnocována na měsíční bázi tj. opakovaně ke smluvenému dni kalendářního měsíce, pokud v uplynulém měsíci došlo k poskytování konzultací či zpracování stanovisek.</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zmíněných evidencí prokázáno, že objednatel poskytoval službu odborných konzultací v požadované kvalitě, bude uhrazeno měsíční smluvní plnění za dodávku služby. V opačném případě může objednatel uplatnit sankci.</w:t>
            </w:r>
          </w:p>
        </w:tc>
      </w:tr>
    </w:tbl>
    <w:p w:rsidR="00327CD9" w:rsidRDefault="00327CD9" w:rsidP="00327CD9">
      <w:pPr>
        <w:pStyle w:val="Nadpis3"/>
      </w:pPr>
      <w:bookmarkStart w:id="18" w:name="_Toc448999552"/>
      <w:r>
        <w:t>Požadavky na službu technické oponentury</w:t>
      </w:r>
      <w:bookmarkEnd w:id="18"/>
    </w:p>
    <w:p w:rsidR="00327CD9" w:rsidRDefault="00327CD9" w:rsidP="00327CD9">
      <w:r>
        <w:t>Požadavky na službu technické oponentury jsou skupinou požadavků vymezujících požadovanou náplň, rozsah a kvalitu služeb spojených s prováděním oponentur řešení dalších realizátorů, která mohou mít dopad na implementovaný systém elektronické spisové služby.</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STO001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technické oponentury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technické oponentury dodavatel zajistí provedení oponentury řešení dalších subjektů, která mohou mít dopad na jím provozovanou elektronickou spisovou službu. V rámci služby dodavatel zajistí: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 Písemné připomínkování technického návrhu řešení dalšího subjektu na základě vyžádání objednatele.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 Účast v procesu vypořádání připomínek řešitelem, včetně účasti na souvisejících oponentních schůzkách.</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STO002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technické oponentury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technické oponentury jsou poskytovány na vyžádání objednatele. Služba bude</w:t>
            </w:r>
            <w:r w:rsidR="00A15EA8">
              <w:t xml:space="preserve"> poskytována v rozsahu 3 (slovy</w:t>
            </w:r>
            <w:r w:rsidRPr="00327CD9">
              <w:t xml:space="preserve"> tří) člověkodnů měsíčně.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STO003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technické oponentury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technické oponentury bude dodávána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Bude dodržován proces oponentur včetně termínů.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Připomínky budou realizovány písemnou formou.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Bude zajištěna účast na oponentních schůzkách.</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STO004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technické oponentury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technické oponentury bude vyhodnocována na měsíční bázi tj. opakovaně ke smluvenému dni kalendářního měsíce, pokud v uplynulém měsíci došlo k oponenturám.</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zmíněných evidencí prokázáno, že objednatel poskytoval službu technické oponentury v požadované kvalitě, bude uhrazeno měsíční smluvní plnění za dodávku služby. V opačném případě může objednatel uplatnit sankci.</w:t>
            </w:r>
          </w:p>
        </w:tc>
      </w:tr>
    </w:tbl>
    <w:p w:rsidR="00327CD9" w:rsidRDefault="00327CD9" w:rsidP="00327CD9">
      <w:pPr>
        <w:pStyle w:val="Nadpis3"/>
      </w:pPr>
      <w:bookmarkStart w:id="19" w:name="_Toc448999553"/>
      <w:r>
        <w:t>Požadavky na službu údržby modelu řešení</w:t>
      </w:r>
      <w:bookmarkEnd w:id="19"/>
    </w:p>
    <w:p w:rsidR="00327CD9" w:rsidRDefault="00327CD9" w:rsidP="00327CD9">
      <w:r>
        <w:t>Požadavky na službu technické oponentury jsou skupinou požadavků vymezujících požadovanou náplň, rozsah a kvalitu služeb spojených s prováděním oponentur řešení dalších realizátorů, která mohou mít dopad na implementovaný systém elektronické spisové služby.</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SUM001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údržby modelu řešení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údržby modelu řešení dodavatel zajistí modifikaci modelu řešení v souladu s požadavky útvaru podnikové architektury objednatele. V rámci služby dodavatel zajistí: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Aktualizace částí modelu podnikové architektury jím provozovaného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Účast na schůzkách k oponentuře modelu útvarem architektury objednatele.</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SUM002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údržby modelu řešení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údržby modelu řešení je poskytována na vyžádání objednatele či na základě identifikace změn skutečností zachycených v modelu. Služba bude</w:t>
            </w:r>
            <w:r w:rsidR="00A15EA8">
              <w:t xml:space="preserve"> poskytována v rozsahu 3 (slovy</w:t>
            </w:r>
            <w:r w:rsidRPr="00327CD9">
              <w:t xml:space="preserve"> tří) člověkodnů měsíčně.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SUM003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údržby modelu řešení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údržby modelu řešení bude dodávána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Model bude budován v souladu se standardy objednatele.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Bude zajištěna účast na architektonických oponentních schůzkách.</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SUM004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údržby modelu řešení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údržby modelu řešení bude vyhodnocována na měsíční bázi tj. opakovaně ke smluvenému dni kalendářního měsíce, pokud v uplynulém měsíci došlo ke změně modelu.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zmíněných evidencí prokázáno, že objednatel poskytoval službu technické oponentury v požadované kvalitě, bude uhrazeno měsíční smluvní plnění za dodávku služby. V opačném případě může objednatel uplatnit sankci.</w:t>
            </w:r>
          </w:p>
        </w:tc>
      </w:tr>
    </w:tbl>
    <w:p w:rsidR="00327CD9" w:rsidRDefault="00327CD9" w:rsidP="00327CD9">
      <w:pPr>
        <w:pStyle w:val="Nadpis2"/>
      </w:pPr>
      <w:bookmarkStart w:id="20" w:name="_Toc448999554"/>
      <w:r>
        <w:t>Požadavky na služby řešení změn</w:t>
      </w:r>
      <w:bookmarkEnd w:id="20"/>
    </w:p>
    <w:p w:rsidR="00327CD9" w:rsidRDefault="00327CD9" w:rsidP="00327CD9">
      <w:r>
        <w:t>Požadavky na služby řešení změn jsou skupinou požadavků vymezujících požadovanou náplň, rozsah a kvalitu služeb poskytovaných dodavatelem za účelem řešení změn systému a legislativního souladu systému s předpisovou základnou.</w:t>
      </w:r>
    </w:p>
    <w:p w:rsidR="00327CD9" w:rsidRDefault="00327CD9" w:rsidP="00327CD9">
      <w:pPr>
        <w:pStyle w:val="Nadpis3"/>
      </w:pPr>
      <w:bookmarkStart w:id="21" w:name="_Toc448999555"/>
      <w:r>
        <w:t>Požadavky na službu legislativního souladu</w:t>
      </w:r>
      <w:bookmarkEnd w:id="21"/>
    </w:p>
    <w:p w:rsidR="00327CD9" w:rsidRDefault="00327CD9" w:rsidP="00327CD9">
      <w:r>
        <w:t>Požadavky na služby legislativního souladu jsou skupinou požadavků vymezujících požadovanou náplň, rozsah a kvalitu služeb poskytovaných dodavatelem za účelem zajištění legislativního souladu systému s předpisovou základnou.</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SLS001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legislativního souladu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legislativního souladu dodavatel zajistí odborné služby v souvislosti s identifikací změn v řešení v důsledku budoucích legislativních úprav. V rámci služby dodavatel zajistí: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Sledování související legislativy a identifikace nutných změn stávajícího řešení.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Zpracování návrhu řešení pro realizaci změn, včetně jejich ohodnocení a pojmenování součinnosti objednatele.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Realizaci změn v souladu s návrhem </w:t>
            </w:r>
            <w:r w:rsidR="00A15EA8" w:rsidRPr="00327CD9">
              <w:t>řešení</w:t>
            </w:r>
            <w:r w:rsidRPr="00327CD9">
              <w:t>.</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SLS002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legislativního souladu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legislativního souladu je poskytována na základě identifikace budoucích legislativních změn dodavatelem či na základě požadavků objednatele v rozsahu 20 (slovy: dvaceti) člověkodnů měsíčně.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SLS003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legislativního souladu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legislativního souladu řešení bude dodávána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 Včasnost identifikace legislativních změn s dopadem na provozovaný systém.</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 Úplnost a kvalita návrhu řešení.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 Dodržení nákladů a termínů při realizaci návrhu.</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SLS004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legislativního souladu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Kvalitativní požadavky služby legislativního souladu řešení budou vyhodnocovány v kontextu předloženého návrhu řešení a v rámci (případného) projektu realizace řešení.</w:t>
            </w:r>
          </w:p>
        </w:tc>
      </w:tr>
    </w:tbl>
    <w:p w:rsidR="00327CD9" w:rsidRDefault="00327CD9" w:rsidP="00327CD9">
      <w:pPr>
        <w:pStyle w:val="Nadpis3"/>
      </w:pPr>
      <w:bookmarkStart w:id="22" w:name="_Toc448999556"/>
      <w:r>
        <w:t>Požadavky na službu analýzy a návrhu</w:t>
      </w:r>
      <w:bookmarkEnd w:id="22"/>
    </w:p>
    <w:p w:rsidR="00327CD9" w:rsidRDefault="00327CD9" w:rsidP="00327CD9">
      <w:r>
        <w:t>Požadavky na služby analýzy a návrhu jsou skupinou požadavků vymezujících požadovanou náplň, rozsah a kvalitu služeb poskytovaných dodavatelem za účelem zajištění dalšího rozvoje systému.</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SZR001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analýzy a návrhu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analýzy a návrhu dodavatel zajistí odborné služby v souvislosti s analýzou a návrhem změn systému podle požadavků objednatele. Dodavatel tak zajistí: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Zpracování návrhu řešení pro realizaci změn, včetně jejich ohodnocení a pojmenování součinnosti objednatele.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Realizaci změn podle návrhu řešení.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SZR002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analýzy a návrhu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analýzy a návrhu je poskytována na základě požadavků objednatele v rozsahu 20 (slovy: dvaceti) člověkodnů měsíčně.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SZR003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analýzy a návrhu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analýzy a návrhu bude dodávána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Soulad návrhu řešení s požadavky objednatele.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Úplnost a kvalita návrhu řešení.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Dodržení nákladů a termínů při realizaci změn v souladu s návrhem.</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SZR004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analýzy a návrhu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Kvalitativní požadavky služby analýzy a návrhu řešení budou vyhodnocovány v kontextu předloženého návrhu řešení a v rámci (případného) projektu realizace řešení.</w:t>
            </w:r>
          </w:p>
        </w:tc>
      </w:tr>
    </w:tbl>
    <w:p w:rsidR="00327CD9" w:rsidRDefault="00327CD9" w:rsidP="00327CD9">
      <w:pPr>
        <w:pStyle w:val="Nadpis2"/>
      </w:pPr>
      <w:bookmarkStart w:id="23" w:name="_Toc448999557"/>
      <w:r>
        <w:t>Předpokládaná součinnost</w:t>
      </w:r>
      <w:bookmarkEnd w:id="23"/>
    </w:p>
    <w:p w:rsidR="00327CD9" w:rsidRDefault="00327CD9" w:rsidP="00327CD9">
      <w:r>
        <w:t xml:space="preserve">Předpokládaná součinnost je souborem požadavků na Zadavatele, které Zadavatel shledává nezbytnými pro poskytování služeb v </w:t>
      </w:r>
      <w:r w:rsidR="00A15EA8">
        <w:t>souvislosti</w:t>
      </w:r>
      <w:r>
        <w:t xml:space="preserve"> s provozem RESSS na MPSV a řízených organizacích.</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 xml:space="preserve">Infrastruktura pro měření a </w:t>
            </w:r>
            <w:r w:rsidR="00A15EA8" w:rsidRPr="00327CD9">
              <w:rPr>
                <w:b/>
              </w:rPr>
              <w:t>sledování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Objednatel poskytne infrastrukturu pro nasazení aplikací Dodavatele pro měření odezvy a automatizovaného sledování systémů.</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Rozhraní nadstavbového monitoringu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Objednatel poskytne zadavateli rozhraní nadstavbového monitoringu pro </w:t>
            </w:r>
            <w:r w:rsidR="00A15EA8">
              <w:t>předává</w:t>
            </w:r>
            <w:r w:rsidR="00A15EA8" w:rsidRPr="00327CD9">
              <w:t>ní</w:t>
            </w:r>
            <w:r w:rsidRPr="00327CD9">
              <w:t xml:space="preserve"> vybraných údajů z automatizovaného sledování, pokud takovýto monitoring bude k dispozici.</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ServiceDesk</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Objednatel poskytne Dodavateli systém ServiceDesk pro řízení servisních požadavků a incidentů či poskytne rozhraní k tomuto </w:t>
            </w:r>
            <w:r w:rsidR="00A15EA8" w:rsidRPr="00327CD9">
              <w:t>systému, pokud</w:t>
            </w:r>
            <w:r w:rsidRPr="00327CD9">
              <w:t xml:space="preserve"> se Dodavatel rozhodne využívat své řešení.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Objednatel zajistí personální zdroje pro provádění hodnocení </w:t>
            </w:r>
            <w:r w:rsidR="00A15EA8" w:rsidRPr="00327CD9">
              <w:t>dodávaných</w:t>
            </w:r>
            <w:r w:rsidRPr="00327CD9">
              <w:t xml:space="preserve"> služeb a jejich akceptaci.</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SSL005</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Zasílání zpráv</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Objednatel poskytne dedikované adresy elektronické pošty pro potřeby zasílání elektronických protokolů o výkonu služeb.</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SSL006</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Vedení evidence činnosti správců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Zadavatel poskytne Dodavateli nástroj pro vedení evidence činnosti správců.</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SSL007</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Uložení záloh</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Zadavatel poskytne technologické prostředky a služby pro </w:t>
            </w:r>
            <w:r w:rsidR="00A15EA8" w:rsidRPr="00327CD9">
              <w:t>trvalé</w:t>
            </w:r>
            <w:r w:rsidRPr="00327CD9">
              <w:t xml:space="preserve"> uložení záloh instancí RESSS vytvářených Dodavatelem. Pro potřeby obnovy a jejího testování bude Zadavatel poskytovat uložené zálohy a nezbytnou součinnost k obnově.</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SSL008</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Údržba dokumentace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Objednatel poskytne Dodavateli nástroj pro údržbu a správu dokumentace </w:t>
            </w:r>
            <w:r w:rsidR="00A15EA8" w:rsidRPr="00327CD9">
              <w:t>vytvářené</w:t>
            </w:r>
            <w:r w:rsidRPr="00327CD9">
              <w:t xml:space="preserve"> v souvislosti s realizací, nasazením, rozvojem, provozem a školením RESSS.</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SSL009</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HelpDesk</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Objednatel poskytne Dodavateli systém HelpDesk pro řízení uživatelských požadavků a incidentů či poskytne rozhraní k tomuto </w:t>
            </w:r>
            <w:r w:rsidR="00A15EA8" w:rsidRPr="00327CD9">
              <w:t>systému, pokud</w:t>
            </w:r>
            <w:r w:rsidRPr="00327CD9">
              <w:t xml:space="preserve"> se Dodavatel rozhodne využívat své řešení.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SSL010</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Školící prostory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Zadavatel zajistí prostory pro provádění školení.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SSL011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Školící učebny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Školící učebny budou svojí velikostí umožňovat školení nejvýše 40 pracovníků. Každá učebna bude vybavena prezentační technikou. Předpokládaný minimální počet účastníků jednoho běhu školení je 10 osob.</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SSL012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Termíny školení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Zadavatel navrhne termínovou listinu školení (vycházející s možnosti školených osob) a seznámí s ní Dodavatele nejpozději do dvou týdnů před zahájením školení. Dodavatel ji zahrne do celkového plánu školení.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SSL013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E-learning</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Zadavatel poskytne pro potřeby elektronického školení systém E-Learning pro nasazení elektronických kurzů vytvořených Dodavatelem.</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SSL014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Model</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Pro potřeby modelování dodávaného řešení a dokumentaci změn poskytne zadavatel centrální model (pro software SparxSystem Enterprise Architect v minimální edici Corporate Edition) přístupný zabezpečeným způsobem přes síť Internet. Přístup k modelu bude poskytován (v souladu se "Standardem modelování informačních systémů) individuálním pracovníkům řešitele na základě písemné podepsané žádosti.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Licence (klientské) aplikace SparxSystem Enterprise Architect nebudou Zadavatelem poskytovány a jsou tak nákladem Dodavatele.</w:t>
            </w:r>
          </w:p>
        </w:tc>
      </w:tr>
    </w:tbl>
    <w:p w:rsidR="00ED310E" w:rsidRDefault="00127385" w:rsidP="00327CD9">
      <w:r w:rsidRPr="00ED310E">
        <w:t xml:space="preserve"> </w:t>
      </w:r>
    </w:p>
    <w:p w:rsidR="0067054F" w:rsidRDefault="0067054F" w:rsidP="0067054F">
      <w:pPr>
        <w:pStyle w:val="Nadpis1"/>
      </w:pPr>
      <w:bookmarkStart w:id="24" w:name="_Toc448988207"/>
      <w:r>
        <w:t>Sankce</w:t>
      </w:r>
      <w:bookmarkEnd w:id="24"/>
    </w:p>
    <w:p w:rsidR="0067054F" w:rsidRDefault="0067054F" w:rsidP="0067054F">
      <w:r>
        <w:t>Vyhodnocení kvality poskytovaných služeb bude součástí pravidelných měsíčních reportů. Nedodržení požadovaných SLA parametrů bude zpracováno za jednotlivé Služby (viz tabulka níže).</w:t>
      </w:r>
    </w:p>
    <w:p w:rsidR="0067054F" w:rsidRDefault="0067054F" w:rsidP="0067054F">
      <w:r>
        <w:t>Slevy za nedodržení jednotlivých parametrů se sčítají.</w:t>
      </w:r>
    </w:p>
    <w:p w:rsidR="0067054F" w:rsidRDefault="0067054F" w:rsidP="0067054F"/>
    <w:p w:rsidR="0067054F" w:rsidRDefault="0067054F" w:rsidP="0067054F">
      <w:pPr>
        <w:spacing w:after="0"/>
        <w:sectPr w:rsidR="0067054F">
          <w:pgSz w:w="11906" w:h="16838"/>
          <w:pgMar w:top="1417" w:right="1417" w:bottom="1417" w:left="1417" w:header="708" w:footer="708" w:gutter="0"/>
          <w:cols w:space="708"/>
        </w:sectPr>
      </w:pPr>
    </w:p>
    <w:tbl>
      <w:tblPr>
        <w:tblW w:w="13856" w:type="dxa"/>
        <w:tblCellMar>
          <w:left w:w="70" w:type="dxa"/>
          <w:right w:w="70" w:type="dxa"/>
        </w:tblCellMar>
        <w:tblLook w:val="04A0" w:firstRow="1" w:lastRow="0" w:firstColumn="1" w:lastColumn="0" w:noHBand="0" w:noVBand="1"/>
        <w:tblPrChange w:id="25" w:author="." w:date="2016-10-12T09:15:00Z">
          <w:tblPr>
            <w:tblW w:w="13856" w:type="dxa"/>
            <w:tblCellMar>
              <w:left w:w="70" w:type="dxa"/>
              <w:right w:w="70" w:type="dxa"/>
            </w:tblCellMar>
            <w:tblLook w:val="04A0" w:firstRow="1" w:lastRow="0" w:firstColumn="1" w:lastColumn="0" w:noHBand="0" w:noVBand="1"/>
          </w:tblPr>
        </w:tblPrChange>
      </w:tblPr>
      <w:tblGrid>
        <w:gridCol w:w="300"/>
        <w:gridCol w:w="6788"/>
        <w:gridCol w:w="1276"/>
        <w:gridCol w:w="1134"/>
        <w:gridCol w:w="1134"/>
        <w:gridCol w:w="992"/>
        <w:gridCol w:w="992"/>
        <w:gridCol w:w="1240"/>
        <w:tblGridChange w:id="26">
          <w:tblGrid>
            <w:gridCol w:w="300"/>
            <w:gridCol w:w="6788"/>
            <w:gridCol w:w="1276"/>
            <w:gridCol w:w="1134"/>
            <w:gridCol w:w="1134"/>
            <w:gridCol w:w="992"/>
            <w:gridCol w:w="992"/>
            <w:gridCol w:w="1240"/>
          </w:tblGrid>
        </w:tblGridChange>
      </w:tblGrid>
      <w:tr w:rsidR="0067054F" w:rsidDel="005B5456" w:rsidTr="005B5456">
        <w:trPr>
          <w:trHeight w:val="300"/>
          <w:del w:id="27" w:author="." w:date="2016-10-12T09:15:00Z"/>
          <w:trPrChange w:id="28" w:author="." w:date="2016-10-12T09:15:00Z">
            <w:trPr>
              <w:trHeight w:val="300"/>
            </w:trPr>
          </w:trPrChange>
        </w:trPr>
        <w:tc>
          <w:tcPr>
            <w:tcW w:w="300" w:type="dxa"/>
            <w:shd w:val="clear" w:color="auto" w:fill="2F75B5"/>
            <w:noWrap/>
            <w:vAlign w:val="bottom"/>
            <w:tcPrChange w:id="29" w:author="." w:date="2016-10-12T09:15:00Z">
              <w:tcPr>
                <w:tcW w:w="300" w:type="dxa"/>
                <w:shd w:val="clear" w:color="auto" w:fill="2F75B5"/>
                <w:noWrap/>
                <w:vAlign w:val="bottom"/>
              </w:tcPr>
            </w:tcPrChange>
          </w:tcPr>
          <w:p w:rsidR="0067054F" w:rsidDel="005B5456" w:rsidRDefault="0067054F">
            <w:pPr>
              <w:spacing w:after="0" w:line="240" w:lineRule="auto"/>
              <w:rPr>
                <w:del w:id="30" w:author="." w:date="2016-10-12T09:15:00Z"/>
                <w:rFonts w:ascii="Calibri" w:eastAsia="Times New Roman" w:hAnsi="Calibri" w:cs="Times New Roman"/>
                <w:b/>
                <w:bCs/>
                <w:color w:val="000000"/>
                <w:sz w:val="20"/>
                <w:lang w:eastAsia="cs-CZ"/>
              </w:rPr>
            </w:pPr>
            <w:del w:id="31" w:author="." w:date="2016-10-12T09:15:00Z">
              <w:r w:rsidDel="005B5456">
                <w:rPr>
                  <w:rFonts w:ascii="Calibri" w:eastAsia="Times New Roman" w:hAnsi="Calibri" w:cs="Times New Roman"/>
                  <w:b/>
                  <w:bCs/>
                  <w:color w:val="000000"/>
                  <w:sz w:val="20"/>
                  <w:lang w:eastAsia="cs-CZ"/>
                </w:rPr>
                <w:lastRenderedPageBreak/>
                <w:delText> </w:delText>
              </w:r>
            </w:del>
          </w:p>
        </w:tc>
        <w:tc>
          <w:tcPr>
            <w:tcW w:w="6788" w:type="dxa"/>
            <w:shd w:val="clear" w:color="auto" w:fill="2F75B5"/>
            <w:noWrap/>
            <w:vAlign w:val="bottom"/>
            <w:tcPrChange w:id="32" w:author="." w:date="2016-10-12T09:15:00Z">
              <w:tcPr>
                <w:tcW w:w="6788" w:type="dxa"/>
                <w:shd w:val="clear" w:color="auto" w:fill="2F75B5"/>
                <w:noWrap/>
                <w:vAlign w:val="bottom"/>
              </w:tcPr>
            </w:tcPrChange>
          </w:tcPr>
          <w:p w:rsidR="0067054F" w:rsidDel="005B5456" w:rsidRDefault="0067054F">
            <w:pPr>
              <w:spacing w:after="0" w:line="240" w:lineRule="auto"/>
              <w:rPr>
                <w:del w:id="33" w:author="." w:date="2016-10-12T09:15:00Z"/>
                <w:rFonts w:ascii="Calibri" w:eastAsia="Times New Roman" w:hAnsi="Calibri" w:cs="Times New Roman"/>
                <w:color w:val="000000"/>
                <w:sz w:val="20"/>
                <w:lang w:eastAsia="cs-CZ"/>
              </w:rPr>
            </w:pPr>
            <w:del w:id="34" w:author="." w:date="2016-10-12T09:15:00Z">
              <w:r w:rsidDel="005B5456">
                <w:rPr>
                  <w:rFonts w:ascii="Calibri" w:eastAsia="Times New Roman" w:hAnsi="Calibri" w:cs="Times New Roman"/>
                  <w:color w:val="000000"/>
                  <w:sz w:val="20"/>
                  <w:lang w:eastAsia="cs-CZ"/>
                </w:rPr>
                <w:delText> </w:delText>
              </w:r>
            </w:del>
          </w:p>
        </w:tc>
        <w:tc>
          <w:tcPr>
            <w:tcW w:w="1276" w:type="dxa"/>
            <w:shd w:val="clear" w:color="auto" w:fill="2F75B5"/>
            <w:noWrap/>
            <w:vAlign w:val="center"/>
            <w:tcPrChange w:id="35" w:author="." w:date="2016-10-12T09:15:00Z">
              <w:tcPr>
                <w:tcW w:w="1276" w:type="dxa"/>
                <w:shd w:val="clear" w:color="auto" w:fill="2F75B5"/>
                <w:noWrap/>
                <w:vAlign w:val="center"/>
              </w:tcPr>
            </w:tcPrChange>
          </w:tcPr>
          <w:p w:rsidR="0067054F" w:rsidDel="005B5456" w:rsidRDefault="0067054F">
            <w:pPr>
              <w:spacing w:after="0" w:line="240" w:lineRule="auto"/>
              <w:jc w:val="center"/>
              <w:rPr>
                <w:del w:id="36" w:author="." w:date="2016-10-12T09:15:00Z"/>
                <w:rFonts w:ascii="Calibri" w:eastAsia="Times New Roman" w:hAnsi="Calibri" w:cs="Times New Roman"/>
                <w:b/>
                <w:bCs/>
                <w:color w:val="FFFFFF"/>
                <w:sz w:val="20"/>
                <w:lang w:eastAsia="cs-CZ"/>
              </w:rPr>
            </w:pPr>
            <w:del w:id="37" w:author="." w:date="2016-10-12T09:15:00Z">
              <w:r w:rsidDel="005B5456">
                <w:rPr>
                  <w:rFonts w:ascii="Calibri" w:eastAsia="Times New Roman" w:hAnsi="Calibri" w:cs="Times New Roman"/>
                  <w:b/>
                  <w:bCs/>
                  <w:color w:val="FFFFFF"/>
                  <w:sz w:val="20"/>
                  <w:lang w:eastAsia="cs-CZ"/>
                </w:rPr>
                <w:delText>Slevy</w:delText>
              </w:r>
            </w:del>
          </w:p>
        </w:tc>
        <w:tc>
          <w:tcPr>
            <w:tcW w:w="1134" w:type="dxa"/>
            <w:shd w:val="clear" w:color="auto" w:fill="2F75B5"/>
            <w:noWrap/>
            <w:vAlign w:val="center"/>
            <w:tcPrChange w:id="38" w:author="." w:date="2016-10-12T09:15:00Z">
              <w:tcPr>
                <w:tcW w:w="1134" w:type="dxa"/>
                <w:shd w:val="clear" w:color="auto" w:fill="2F75B5"/>
                <w:noWrap/>
                <w:vAlign w:val="center"/>
              </w:tcPr>
            </w:tcPrChange>
          </w:tcPr>
          <w:p w:rsidR="0067054F" w:rsidDel="005B5456" w:rsidRDefault="0067054F">
            <w:pPr>
              <w:spacing w:after="0" w:line="240" w:lineRule="auto"/>
              <w:jc w:val="center"/>
              <w:rPr>
                <w:del w:id="39" w:author="." w:date="2016-10-12T09:15:00Z"/>
                <w:rFonts w:ascii="Calibri" w:eastAsia="Times New Roman" w:hAnsi="Calibri" w:cs="Times New Roman"/>
                <w:b/>
                <w:bCs/>
                <w:color w:val="FFFFFF"/>
                <w:sz w:val="20"/>
                <w:lang w:eastAsia="cs-CZ"/>
              </w:rPr>
            </w:pPr>
            <w:del w:id="40" w:author="." w:date="2016-10-12T09:15:00Z">
              <w:r w:rsidDel="005B5456">
                <w:rPr>
                  <w:rFonts w:ascii="Calibri" w:eastAsia="Times New Roman" w:hAnsi="Calibri" w:cs="Times New Roman"/>
                  <w:b/>
                  <w:bCs/>
                  <w:color w:val="FFFFFF"/>
                  <w:sz w:val="20"/>
                  <w:lang w:eastAsia="cs-CZ"/>
                </w:rPr>
                <w:delText> </w:delText>
              </w:r>
            </w:del>
          </w:p>
        </w:tc>
        <w:tc>
          <w:tcPr>
            <w:tcW w:w="1134" w:type="dxa"/>
            <w:shd w:val="clear" w:color="auto" w:fill="2F75B5"/>
            <w:noWrap/>
            <w:vAlign w:val="center"/>
            <w:tcPrChange w:id="41" w:author="." w:date="2016-10-12T09:15:00Z">
              <w:tcPr>
                <w:tcW w:w="1134" w:type="dxa"/>
                <w:shd w:val="clear" w:color="auto" w:fill="2F75B5"/>
                <w:noWrap/>
                <w:vAlign w:val="center"/>
              </w:tcPr>
            </w:tcPrChange>
          </w:tcPr>
          <w:p w:rsidR="0067054F" w:rsidDel="005B5456" w:rsidRDefault="0067054F">
            <w:pPr>
              <w:spacing w:after="0" w:line="240" w:lineRule="auto"/>
              <w:jc w:val="center"/>
              <w:rPr>
                <w:del w:id="42" w:author="." w:date="2016-10-12T09:15:00Z"/>
                <w:rFonts w:ascii="Calibri" w:eastAsia="Times New Roman" w:hAnsi="Calibri" w:cs="Times New Roman"/>
                <w:b/>
                <w:bCs/>
                <w:color w:val="FFFFFF"/>
                <w:sz w:val="20"/>
                <w:lang w:eastAsia="cs-CZ"/>
              </w:rPr>
            </w:pPr>
            <w:del w:id="43" w:author="." w:date="2016-10-12T09:15:00Z">
              <w:r w:rsidDel="005B5456">
                <w:rPr>
                  <w:rFonts w:ascii="Calibri" w:eastAsia="Times New Roman" w:hAnsi="Calibri" w:cs="Times New Roman"/>
                  <w:b/>
                  <w:bCs/>
                  <w:color w:val="FFFFFF"/>
                  <w:sz w:val="20"/>
                  <w:lang w:eastAsia="cs-CZ"/>
                </w:rPr>
                <w:delText> </w:delText>
              </w:r>
            </w:del>
          </w:p>
        </w:tc>
        <w:tc>
          <w:tcPr>
            <w:tcW w:w="992" w:type="dxa"/>
            <w:shd w:val="clear" w:color="auto" w:fill="2F75B5"/>
            <w:noWrap/>
            <w:vAlign w:val="center"/>
            <w:tcPrChange w:id="44" w:author="." w:date="2016-10-12T09:15:00Z">
              <w:tcPr>
                <w:tcW w:w="992" w:type="dxa"/>
                <w:shd w:val="clear" w:color="auto" w:fill="2F75B5"/>
                <w:noWrap/>
                <w:vAlign w:val="center"/>
              </w:tcPr>
            </w:tcPrChange>
          </w:tcPr>
          <w:p w:rsidR="0067054F" w:rsidDel="005B5456" w:rsidRDefault="0067054F">
            <w:pPr>
              <w:spacing w:after="0" w:line="240" w:lineRule="auto"/>
              <w:jc w:val="center"/>
              <w:rPr>
                <w:del w:id="45" w:author="." w:date="2016-10-12T09:15:00Z"/>
                <w:rFonts w:ascii="Calibri" w:eastAsia="Times New Roman" w:hAnsi="Calibri" w:cs="Times New Roman"/>
                <w:b/>
                <w:bCs/>
                <w:color w:val="FFFFFF"/>
                <w:sz w:val="20"/>
                <w:lang w:eastAsia="cs-CZ"/>
              </w:rPr>
            </w:pPr>
            <w:del w:id="46" w:author="." w:date="2016-10-12T09:15:00Z">
              <w:r w:rsidDel="005B5456">
                <w:rPr>
                  <w:rFonts w:ascii="Calibri" w:eastAsia="Times New Roman" w:hAnsi="Calibri" w:cs="Times New Roman"/>
                  <w:b/>
                  <w:bCs/>
                  <w:color w:val="FFFFFF"/>
                  <w:sz w:val="20"/>
                  <w:lang w:eastAsia="cs-CZ"/>
                </w:rPr>
                <w:delText> </w:delText>
              </w:r>
            </w:del>
          </w:p>
        </w:tc>
        <w:tc>
          <w:tcPr>
            <w:tcW w:w="992" w:type="dxa"/>
            <w:shd w:val="clear" w:color="auto" w:fill="2F75B5"/>
            <w:noWrap/>
            <w:vAlign w:val="center"/>
            <w:tcPrChange w:id="47" w:author="." w:date="2016-10-12T09:15:00Z">
              <w:tcPr>
                <w:tcW w:w="992" w:type="dxa"/>
                <w:shd w:val="clear" w:color="auto" w:fill="2F75B5"/>
                <w:noWrap/>
                <w:vAlign w:val="center"/>
              </w:tcPr>
            </w:tcPrChange>
          </w:tcPr>
          <w:p w:rsidR="0067054F" w:rsidDel="005B5456" w:rsidRDefault="0067054F">
            <w:pPr>
              <w:spacing w:after="0" w:line="240" w:lineRule="auto"/>
              <w:jc w:val="center"/>
              <w:rPr>
                <w:del w:id="48" w:author="." w:date="2016-10-12T09:15:00Z"/>
                <w:rFonts w:ascii="Calibri" w:eastAsia="Times New Roman" w:hAnsi="Calibri" w:cs="Times New Roman"/>
                <w:b/>
                <w:bCs/>
                <w:color w:val="FFFFFF"/>
                <w:sz w:val="20"/>
                <w:lang w:eastAsia="cs-CZ"/>
              </w:rPr>
            </w:pPr>
            <w:del w:id="49" w:author="." w:date="2016-10-12T09:15:00Z">
              <w:r w:rsidDel="005B5456">
                <w:rPr>
                  <w:rFonts w:ascii="Calibri" w:eastAsia="Times New Roman" w:hAnsi="Calibri" w:cs="Times New Roman"/>
                  <w:b/>
                  <w:bCs/>
                  <w:color w:val="FFFFFF"/>
                  <w:sz w:val="20"/>
                  <w:lang w:eastAsia="cs-CZ"/>
                </w:rPr>
                <w:delText> </w:delText>
              </w:r>
            </w:del>
          </w:p>
        </w:tc>
        <w:tc>
          <w:tcPr>
            <w:tcW w:w="1240" w:type="dxa"/>
            <w:shd w:val="clear" w:color="auto" w:fill="2F75B5"/>
            <w:noWrap/>
            <w:vAlign w:val="center"/>
            <w:tcPrChange w:id="50" w:author="." w:date="2016-10-12T09:15:00Z">
              <w:tcPr>
                <w:tcW w:w="1240" w:type="dxa"/>
                <w:shd w:val="clear" w:color="auto" w:fill="2F75B5"/>
                <w:noWrap/>
                <w:vAlign w:val="center"/>
              </w:tcPr>
            </w:tcPrChange>
          </w:tcPr>
          <w:p w:rsidR="0067054F" w:rsidDel="005B5456" w:rsidRDefault="0067054F">
            <w:pPr>
              <w:spacing w:after="0" w:line="240" w:lineRule="auto"/>
              <w:jc w:val="center"/>
              <w:rPr>
                <w:del w:id="51" w:author="." w:date="2016-10-12T09:15:00Z"/>
                <w:rFonts w:ascii="Calibri" w:eastAsia="Times New Roman" w:hAnsi="Calibri" w:cs="Times New Roman"/>
                <w:b/>
                <w:bCs/>
                <w:color w:val="FFFFFF"/>
                <w:sz w:val="20"/>
                <w:lang w:eastAsia="cs-CZ"/>
              </w:rPr>
            </w:pPr>
            <w:del w:id="52" w:author="." w:date="2016-10-12T09:15:00Z">
              <w:r w:rsidDel="005B5456">
                <w:rPr>
                  <w:rFonts w:ascii="Calibri" w:eastAsia="Times New Roman" w:hAnsi="Calibri" w:cs="Times New Roman"/>
                  <w:b/>
                  <w:bCs/>
                  <w:color w:val="FFFFFF"/>
                  <w:sz w:val="20"/>
                  <w:lang w:eastAsia="cs-CZ"/>
                </w:rPr>
                <w:delText> </w:delText>
              </w:r>
            </w:del>
          </w:p>
        </w:tc>
      </w:tr>
      <w:tr w:rsidR="0067054F" w:rsidDel="005B5456" w:rsidTr="005B5456">
        <w:trPr>
          <w:trHeight w:val="300"/>
          <w:del w:id="53" w:author="." w:date="2016-10-12T09:15:00Z"/>
          <w:trPrChange w:id="54" w:author="." w:date="2016-10-12T09:15:00Z">
            <w:trPr>
              <w:trHeight w:val="300"/>
            </w:trPr>
          </w:trPrChange>
        </w:trPr>
        <w:tc>
          <w:tcPr>
            <w:tcW w:w="7088" w:type="dxa"/>
            <w:gridSpan w:val="2"/>
            <w:tcBorders>
              <w:top w:val="nil"/>
              <w:left w:val="nil"/>
              <w:bottom w:val="dotted" w:sz="4" w:space="0" w:color="5B9BD5"/>
              <w:right w:val="nil"/>
            </w:tcBorders>
            <w:shd w:val="clear" w:color="auto" w:fill="9BC2E6"/>
            <w:noWrap/>
            <w:vAlign w:val="bottom"/>
            <w:tcPrChange w:id="55" w:author="." w:date="2016-10-12T09:15:00Z">
              <w:tcPr>
                <w:tcW w:w="7088" w:type="dxa"/>
                <w:gridSpan w:val="2"/>
                <w:tcBorders>
                  <w:top w:val="nil"/>
                  <w:left w:val="nil"/>
                  <w:bottom w:val="dotted" w:sz="4" w:space="0" w:color="5B9BD5"/>
                  <w:right w:val="nil"/>
                </w:tcBorders>
                <w:shd w:val="clear" w:color="auto" w:fill="9BC2E6"/>
                <w:noWrap/>
                <w:vAlign w:val="bottom"/>
              </w:tcPr>
            </w:tcPrChange>
          </w:tcPr>
          <w:p w:rsidR="0067054F" w:rsidDel="005B5456" w:rsidRDefault="0067054F">
            <w:pPr>
              <w:spacing w:after="0" w:line="240" w:lineRule="auto"/>
              <w:rPr>
                <w:del w:id="56" w:author="." w:date="2016-10-12T09:15:00Z"/>
                <w:rFonts w:ascii="Calibri" w:eastAsia="Times New Roman" w:hAnsi="Calibri" w:cs="Times New Roman"/>
                <w:b/>
                <w:bCs/>
                <w:color w:val="000000"/>
                <w:sz w:val="20"/>
                <w:lang w:eastAsia="cs-CZ"/>
              </w:rPr>
            </w:pPr>
            <w:del w:id="57" w:author="." w:date="2016-10-12T09:15:00Z">
              <w:r w:rsidDel="005B5456">
                <w:rPr>
                  <w:rFonts w:ascii="Calibri" w:eastAsia="Times New Roman" w:hAnsi="Calibri" w:cs="Times New Roman"/>
                  <w:b/>
                  <w:bCs/>
                  <w:color w:val="000000"/>
                  <w:sz w:val="20"/>
                  <w:lang w:eastAsia="cs-CZ"/>
                </w:rPr>
                <w:delText>Dostupnost systému</w:delText>
              </w:r>
            </w:del>
          </w:p>
        </w:tc>
        <w:tc>
          <w:tcPr>
            <w:tcW w:w="1276" w:type="dxa"/>
            <w:tcBorders>
              <w:top w:val="nil"/>
              <w:left w:val="nil"/>
              <w:bottom w:val="dotted" w:sz="4" w:space="0" w:color="5B9BD5"/>
              <w:right w:val="nil"/>
            </w:tcBorders>
            <w:shd w:val="clear" w:color="auto" w:fill="9BC2E6"/>
            <w:noWrap/>
            <w:vAlign w:val="center"/>
            <w:tcPrChange w:id="58" w:author="." w:date="2016-10-12T09:15:00Z">
              <w:tcPr>
                <w:tcW w:w="1276"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59" w:author="." w:date="2016-10-12T09:15:00Z"/>
                <w:rFonts w:ascii="Calibri" w:eastAsia="Times New Roman" w:hAnsi="Calibri" w:cs="Times New Roman"/>
                <w:b/>
                <w:bCs/>
                <w:color w:val="000000"/>
                <w:sz w:val="20"/>
                <w:lang w:eastAsia="cs-CZ"/>
              </w:rPr>
            </w:pPr>
            <w:del w:id="60" w:author="." w:date="2016-10-12T09:15:00Z">
              <w:r w:rsidDel="005B5456">
                <w:rPr>
                  <w:rFonts w:ascii="Calibri" w:eastAsia="Times New Roman" w:hAnsi="Calibri" w:cs="Times New Roman"/>
                  <w:b/>
                  <w:bCs/>
                  <w:color w:val="000000"/>
                  <w:sz w:val="20"/>
                  <w:lang w:eastAsia="cs-CZ"/>
                </w:rPr>
                <w:delText> </w:delText>
              </w:r>
            </w:del>
          </w:p>
        </w:tc>
        <w:tc>
          <w:tcPr>
            <w:tcW w:w="1134" w:type="dxa"/>
            <w:tcBorders>
              <w:top w:val="nil"/>
              <w:left w:val="nil"/>
              <w:bottom w:val="dotted" w:sz="4" w:space="0" w:color="5B9BD5"/>
              <w:right w:val="nil"/>
            </w:tcBorders>
            <w:shd w:val="clear" w:color="auto" w:fill="9BC2E6"/>
            <w:noWrap/>
            <w:vAlign w:val="center"/>
            <w:tcPrChange w:id="61" w:author="." w:date="2016-10-12T09:15:00Z">
              <w:tcPr>
                <w:tcW w:w="1134"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62" w:author="." w:date="2016-10-12T09:15:00Z"/>
                <w:rFonts w:ascii="Calibri" w:eastAsia="Times New Roman" w:hAnsi="Calibri" w:cs="Times New Roman"/>
                <w:b/>
                <w:bCs/>
                <w:color w:val="000000"/>
                <w:sz w:val="20"/>
                <w:lang w:eastAsia="cs-CZ"/>
              </w:rPr>
            </w:pPr>
            <w:del w:id="63" w:author="." w:date="2016-10-12T09:15:00Z">
              <w:r w:rsidDel="005B5456">
                <w:rPr>
                  <w:rFonts w:ascii="Calibri" w:eastAsia="Times New Roman" w:hAnsi="Calibri" w:cs="Times New Roman"/>
                  <w:b/>
                  <w:bCs/>
                  <w:color w:val="000000"/>
                  <w:sz w:val="20"/>
                  <w:lang w:eastAsia="cs-CZ"/>
                </w:rPr>
                <w:delText> </w:delText>
              </w:r>
            </w:del>
          </w:p>
        </w:tc>
        <w:tc>
          <w:tcPr>
            <w:tcW w:w="1134" w:type="dxa"/>
            <w:tcBorders>
              <w:top w:val="nil"/>
              <w:left w:val="nil"/>
              <w:bottom w:val="dotted" w:sz="4" w:space="0" w:color="5B9BD5"/>
              <w:right w:val="nil"/>
            </w:tcBorders>
            <w:shd w:val="clear" w:color="auto" w:fill="9BC2E6"/>
            <w:noWrap/>
            <w:vAlign w:val="center"/>
            <w:tcPrChange w:id="64" w:author="." w:date="2016-10-12T09:15:00Z">
              <w:tcPr>
                <w:tcW w:w="1134"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65" w:author="." w:date="2016-10-12T09:15:00Z"/>
                <w:rFonts w:ascii="Calibri" w:eastAsia="Times New Roman" w:hAnsi="Calibri" w:cs="Times New Roman"/>
                <w:b/>
                <w:bCs/>
                <w:color w:val="000000"/>
                <w:sz w:val="20"/>
                <w:lang w:eastAsia="cs-CZ"/>
              </w:rPr>
            </w:pPr>
            <w:del w:id="66" w:author="." w:date="2016-10-12T09:15:00Z">
              <w:r w:rsidDel="005B5456">
                <w:rPr>
                  <w:rFonts w:ascii="Calibri" w:eastAsia="Times New Roman" w:hAnsi="Calibri" w:cs="Times New Roman"/>
                  <w:b/>
                  <w:bCs/>
                  <w:color w:val="000000"/>
                  <w:sz w:val="20"/>
                  <w:lang w:eastAsia="cs-CZ"/>
                </w:rPr>
                <w:delText> </w:delText>
              </w:r>
            </w:del>
          </w:p>
        </w:tc>
        <w:tc>
          <w:tcPr>
            <w:tcW w:w="992" w:type="dxa"/>
            <w:tcBorders>
              <w:top w:val="nil"/>
              <w:left w:val="nil"/>
              <w:bottom w:val="dotted" w:sz="4" w:space="0" w:color="5B9BD5"/>
              <w:right w:val="nil"/>
            </w:tcBorders>
            <w:shd w:val="clear" w:color="auto" w:fill="9BC2E6"/>
            <w:noWrap/>
            <w:vAlign w:val="center"/>
            <w:tcPrChange w:id="67" w:author="." w:date="2016-10-12T09:15:00Z">
              <w:tcPr>
                <w:tcW w:w="992"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68" w:author="." w:date="2016-10-12T09:15:00Z"/>
                <w:rFonts w:ascii="Calibri" w:eastAsia="Times New Roman" w:hAnsi="Calibri" w:cs="Times New Roman"/>
                <w:b/>
                <w:bCs/>
                <w:color w:val="000000"/>
                <w:sz w:val="20"/>
                <w:lang w:eastAsia="cs-CZ"/>
              </w:rPr>
            </w:pPr>
            <w:del w:id="69" w:author="." w:date="2016-10-12T09:15:00Z">
              <w:r w:rsidDel="005B5456">
                <w:rPr>
                  <w:rFonts w:ascii="Calibri" w:eastAsia="Times New Roman" w:hAnsi="Calibri" w:cs="Times New Roman"/>
                  <w:b/>
                  <w:bCs/>
                  <w:color w:val="000000"/>
                  <w:sz w:val="20"/>
                  <w:lang w:eastAsia="cs-CZ"/>
                </w:rPr>
                <w:delText> </w:delText>
              </w:r>
            </w:del>
          </w:p>
        </w:tc>
        <w:tc>
          <w:tcPr>
            <w:tcW w:w="992" w:type="dxa"/>
            <w:tcBorders>
              <w:top w:val="nil"/>
              <w:left w:val="nil"/>
              <w:bottom w:val="dotted" w:sz="4" w:space="0" w:color="5B9BD5"/>
              <w:right w:val="nil"/>
            </w:tcBorders>
            <w:shd w:val="clear" w:color="auto" w:fill="9BC2E6"/>
            <w:noWrap/>
            <w:vAlign w:val="center"/>
            <w:tcPrChange w:id="70" w:author="." w:date="2016-10-12T09:15:00Z">
              <w:tcPr>
                <w:tcW w:w="992"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71" w:author="." w:date="2016-10-12T09:15:00Z"/>
                <w:rFonts w:ascii="Calibri" w:eastAsia="Times New Roman" w:hAnsi="Calibri" w:cs="Times New Roman"/>
                <w:b/>
                <w:bCs/>
                <w:color w:val="000000"/>
                <w:sz w:val="20"/>
                <w:lang w:eastAsia="cs-CZ"/>
              </w:rPr>
            </w:pPr>
            <w:del w:id="72" w:author="." w:date="2016-10-12T09:15:00Z">
              <w:r w:rsidDel="005B5456">
                <w:rPr>
                  <w:rFonts w:ascii="Calibri" w:eastAsia="Times New Roman" w:hAnsi="Calibri" w:cs="Times New Roman"/>
                  <w:b/>
                  <w:bCs/>
                  <w:color w:val="000000"/>
                  <w:sz w:val="20"/>
                  <w:lang w:eastAsia="cs-CZ"/>
                </w:rPr>
                <w:delText> </w:delText>
              </w:r>
            </w:del>
          </w:p>
        </w:tc>
        <w:tc>
          <w:tcPr>
            <w:tcW w:w="1240" w:type="dxa"/>
            <w:tcBorders>
              <w:top w:val="nil"/>
              <w:left w:val="nil"/>
              <w:bottom w:val="dotted" w:sz="4" w:space="0" w:color="5B9BD5"/>
              <w:right w:val="nil"/>
            </w:tcBorders>
            <w:shd w:val="clear" w:color="auto" w:fill="9BC2E6"/>
            <w:noWrap/>
            <w:vAlign w:val="center"/>
            <w:tcPrChange w:id="73" w:author="." w:date="2016-10-12T09:15:00Z">
              <w:tcPr>
                <w:tcW w:w="1240"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74" w:author="." w:date="2016-10-12T09:15:00Z"/>
                <w:rFonts w:ascii="Calibri" w:eastAsia="Times New Roman" w:hAnsi="Calibri" w:cs="Times New Roman"/>
                <w:b/>
                <w:bCs/>
                <w:color w:val="000000"/>
                <w:sz w:val="20"/>
                <w:lang w:eastAsia="cs-CZ"/>
              </w:rPr>
            </w:pPr>
            <w:del w:id="75" w:author="." w:date="2016-10-12T09:15:00Z">
              <w:r w:rsidDel="005B5456">
                <w:rPr>
                  <w:rFonts w:ascii="Calibri" w:eastAsia="Times New Roman" w:hAnsi="Calibri" w:cs="Times New Roman"/>
                  <w:b/>
                  <w:bCs/>
                  <w:color w:val="000000"/>
                  <w:sz w:val="20"/>
                  <w:lang w:eastAsia="cs-CZ"/>
                </w:rPr>
                <w:delText> </w:delText>
              </w:r>
            </w:del>
          </w:p>
        </w:tc>
      </w:tr>
      <w:tr w:rsidR="0067054F" w:rsidDel="005B5456" w:rsidTr="005B5456">
        <w:trPr>
          <w:trHeight w:val="300"/>
          <w:del w:id="76" w:author="." w:date="2016-10-12T09:15:00Z"/>
          <w:trPrChange w:id="77" w:author="." w:date="2016-10-12T09:15:00Z">
            <w:trPr>
              <w:trHeight w:val="300"/>
            </w:trPr>
          </w:trPrChange>
        </w:trPr>
        <w:tc>
          <w:tcPr>
            <w:tcW w:w="300" w:type="dxa"/>
            <w:tcBorders>
              <w:top w:val="nil"/>
              <w:left w:val="nil"/>
              <w:bottom w:val="dotted" w:sz="4" w:space="0" w:color="5B9BD5"/>
              <w:right w:val="nil"/>
            </w:tcBorders>
            <w:noWrap/>
            <w:vAlign w:val="bottom"/>
            <w:tcPrChange w:id="78" w:author="." w:date="2016-10-12T09:15:00Z">
              <w:tcPr>
                <w:tcW w:w="300" w:type="dxa"/>
                <w:tcBorders>
                  <w:top w:val="nil"/>
                  <w:left w:val="nil"/>
                  <w:bottom w:val="dotted" w:sz="4" w:space="0" w:color="5B9BD5"/>
                  <w:right w:val="nil"/>
                </w:tcBorders>
                <w:noWrap/>
                <w:vAlign w:val="bottom"/>
              </w:tcPr>
            </w:tcPrChange>
          </w:tcPr>
          <w:p w:rsidR="0067054F" w:rsidDel="005B5456" w:rsidRDefault="0067054F">
            <w:pPr>
              <w:spacing w:after="0" w:line="240" w:lineRule="auto"/>
              <w:rPr>
                <w:del w:id="79" w:author="." w:date="2016-10-12T09:15:00Z"/>
                <w:rFonts w:ascii="Calibri" w:eastAsia="Times New Roman" w:hAnsi="Calibri" w:cs="Times New Roman"/>
                <w:b/>
                <w:bCs/>
                <w:color w:val="000000"/>
                <w:sz w:val="20"/>
                <w:lang w:eastAsia="cs-CZ"/>
              </w:rPr>
            </w:pPr>
            <w:del w:id="80" w:author="." w:date="2016-10-12T09:15:00Z">
              <w:r w:rsidDel="005B5456">
                <w:rPr>
                  <w:rFonts w:ascii="Calibri" w:eastAsia="Times New Roman" w:hAnsi="Calibri" w:cs="Times New Roman"/>
                  <w:b/>
                  <w:bCs/>
                  <w:color w:val="000000"/>
                  <w:sz w:val="20"/>
                  <w:lang w:eastAsia="cs-CZ"/>
                </w:rPr>
                <w:delText> </w:delText>
              </w:r>
            </w:del>
          </w:p>
        </w:tc>
        <w:tc>
          <w:tcPr>
            <w:tcW w:w="6788" w:type="dxa"/>
            <w:tcBorders>
              <w:top w:val="nil"/>
              <w:left w:val="nil"/>
              <w:bottom w:val="dotted" w:sz="4" w:space="0" w:color="5B9BD5"/>
              <w:right w:val="nil"/>
            </w:tcBorders>
            <w:noWrap/>
            <w:vAlign w:val="center"/>
            <w:tcPrChange w:id="81" w:author="." w:date="2016-10-12T09:15:00Z">
              <w:tcPr>
                <w:tcW w:w="6788"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both"/>
              <w:rPr>
                <w:del w:id="82" w:author="." w:date="2016-10-12T09:15:00Z"/>
                <w:rFonts w:ascii="Calibri" w:eastAsia="Times New Roman" w:hAnsi="Calibri" w:cs="Times New Roman"/>
                <w:color w:val="000000"/>
                <w:sz w:val="20"/>
                <w:lang w:eastAsia="cs-CZ"/>
              </w:rPr>
            </w:pPr>
            <w:del w:id="83" w:author="." w:date="2016-10-12T09:15:00Z">
              <w:r w:rsidDel="005B5456">
                <w:rPr>
                  <w:rFonts w:ascii="Calibri" w:eastAsia="Times New Roman" w:hAnsi="Calibri" w:cs="Times New Roman"/>
                  <w:color w:val="000000"/>
                  <w:sz w:val="20"/>
                  <w:lang w:eastAsia="cs-CZ"/>
                </w:rPr>
                <w:delText>Dostupnost pro zaručenou provozní dobu (ZPD)</w:delText>
              </w:r>
            </w:del>
          </w:p>
        </w:tc>
        <w:tc>
          <w:tcPr>
            <w:tcW w:w="1276" w:type="dxa"/>
            <w:tcBorders>
              <w:top w:val="nil"/>
              <w:left w:val="nil"/>
              <w:bottom w:val="dotted" w:sz="4" w:space="0" w:color="5B9BD5"/>
              <w:right w:val="nil"/>
            </w:tcBorders>
            <w:noWrap/>
            <w:vAlign w:val="center"/>
            <w:tcPrChange w:id="84" w:author="." w:date="2016-10-12T09:15:00Z">
              <w:tcPr>
                <w:tcW w:w="1276"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85" w:author="." w:date="2016-10-12T09:15:00Z"/>
                <w:rFonts w:ascii="Calibri" w:eastAsia="Times New Roman" w:hAnsi="Calibri" w:cs="Times New Roman"/>
                <w:color w:val="000000"/>
                <w:sz w:val="20"/>
                <w:lang w:eastAsia="cs-CZ"/>
              </w:rPr>
            </w:pPr>
            <w:del w:id="86" w:author="." w:date="2016-10-12T09:15:00Z">
              <w:r w:rsidDel="005B5456">
                <w:rPr>
                  <w:rFonts w:ascii="Calibri" w:eastAsia="Times New Roman" w:hAnsi="Calibri" w:cs="Times New Roman"/>
                  <w:color w:val="000000"/>
                  <w:sz w:val="20"/>
                  <w:lang w:eastAsia="cs-CZ"/>
                </w:rPr>
                <w:delText>&gt;99,9%</w:delText>
              </w:r>
            </w:del>
          </w:p>
        </w:tc>
        <w:tc>
          <w:tcPr>
            <w:tcW w:w="1134" w:type="dxa"/>
            <w:tcBorders>
              <w:top w:val="nil"/>
              <w:left w:val="nil"/>
              <w:bottom w:val="dotted" w:sz="4" w:space="0" w:color="5B9BD5"/>
              <w:right w:val="nil"/>
            </w:tcBorders>
            <w:noWrap/>
            <w:vAlign w:val="center"/>
            <w:tcPrChange w:id="87" w:author="." w:date="2016-10-12T09:15:00Z">
              <w:tcPr>
                <w:tcW w:w="1134"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88" w:author="." w:date="2016-10-12T09:15:00Z"/>
                <w:rFonts w:ascii="Calibri" w:eastAsia="Times New Roman" w:hAnsi="Calibri" w:cs="Times New Roman"/>
                <w:color w:val="000000"/>
                <w:sz w:val="20"/>
                <w:lang w:eastAsia="cs-CZ"/>
              </w:rPr>
            </w:pPr>
            <w:del w:id="89" w:author="." w:date="2016-10-12T09:15:00Z">
              <w:r w:rsidDel="005B5456">
                <w:rPr>
                  <w:rFonts w:ascii="Calibri" w:eastAsia="Times New Roman" w:hAnsi="Calibri" w:cs="Times New Roman"/>
                  <w:color w:val="000000"/>
                  <w:sz w:val="20"/>
                  <w:lang w:eastAsia="cs-CZ"/>
                </w:rPr>
                <w:delText>&gt;99,0%</w:delText>
              </w:r>
            </w:del>
          </w:p>
        </w:tc>
        <w:tc>
          <w:tcPr>
            <w:tcW w:w="1134" w:type="dxa"/>
            <w:tcBorders>
              <w:top w:val="nil"/>
              <w:left w:val="nil"/>
              <w:bottom w:val="dotted" w:sz="4" w:space="0" w:color="5B9BD5"/>
              <w:right w:val="nil"/>
            </w:tcBorders>
            <w:noWrap/>
            <w:vAlign w:val="center"/>
            <w:tcPrChange w:id="90" w:author="." w:date="2016-10-12T09:15:00Z">
              <w:tcPr>
                <w:tcW w:w="1134"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91" w:author="." w:date="2016-10-12T09:15:00Z"/>
                <w:rFonts w:ascii="Calibri" w:eastAsia="Times New Roman" w:hAnsi="Calibri" w:cs="Times New Roman"/>
                <w:color w:val="000000"/>
                <w:sz w:val="20"/>
                <w:lang w:eastAsia="cs-CZ"/>
              </w:rPr>
            </w:pPr>
            <w:del w:id="92" w:author="." w:date="2016-10-12T09:15:00Z">
              <w:r w:rsidDel="005B5456">
                <w:rPr>
                  <w:rFonts w:ascii="Calibri" w:eastAsia="Times New Roman" w:hAnsi="Calibri" w:cs="Times New Roman"/>
                  <w:color w:val="000000"/>
                  <w:sz w:val="20"/>
                  <w:lang w:eastAsia="cs-CZ"/>
                </w:rPr>
                <w:delText>&gt;97,0%</w:delText>
              </w:r>
            </w:del>
          </w:p>
        </w:tc>
        <w:tc>
          <w:tcPr>
            <w:tcW w:w="992" w:type="dxa"/>
            <w:tcBorders>
              <w:top w:val="nil"/>
              <w:left w:val="nil"/>
              <w:bottom w:val="dotted" w:sz="4" w:space="0" w:color="5B9BD5"/>
              <w:right w:val="nil"/>
            </w:tcBorders>
            <w:noWrap/>
            <w:vAlign w:val="center"/>
            <w:tcPrChange w:id="93"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94" w:author="." w:date="2016-10-12T09:15:00Z"/>
                <w:rFonts w:ascii="Calibri" w:eastAsia="Times New Roman" w:hAnsi="Calibri" w:cs="Times New Roman"/>
                <w:color w:val="000000"/>
                <w:sz w:val="20"/>
                <w:lang w:eastAsia="cs-CZ"/>
              </w:rPr>
            </w:pPr>
            <w:del w:id="95" w:author="." w:date="2016-10-12T09:15:00Z">
              <w:r w:rsidDel="005B5456">
                <w:rPr>
                  <w:rFonts w:ascii="Calibri" w:eastAsia="Times New Roman" w:hAnsi="Calibri" w:cs="Times New Roman"/>
                  <w:color w:val="000000"/>
                  <w:sz w:val="20"/>
                  <w:lang w:eastAsia="cs-CZ"/>
                </w:rPr>
                <w:delText>&gt;95,0%</w:delText>
              </w:r>
            </w:del>
          </w:p>
        </w:tc>
        <w:tc>
          <w:tcPr>
            <w:tcW w:w="992" w:type="dxa"/>
            <w:tcBorders>
              <w:top w:val="nil"/>
              <w:left w:val="nil"/>
              <w:bottom w:val="dotted" w:sz="4" w:space="0" w:color="5B9BD5"/>
              <w:right w:val="nil"/>
            </w:tcBorders>
            <w:noWrap/>
            <w:vAlign w:val="center"/>
            <w:tcPrChange w:id="96"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97" w:author="." w:date="2016-10-12T09:15:00Z"/>
                <w:rFonts w:ascii="Calibri" w:eastAsia="Times New Roman" w:hAnsi="Calibri" w:cs="Times New Roman"/>
                <w:color w:val="000000"/>
                <w:sz w:val="20"/>
                <w:lang w:eastAsia="cs-CZ"/>
              </w:rPr>
            </w:pPr>
            <w:del w:id="98" w:author="." w:date="2016-10-12T09:15:00Z">
              <w:r w:rsidDel="005B5456">
                <w:rPr>
                  <w:rFonts w:ascii="Calibri" w:eastAsia="Times New Roman" w:hAnsi="Calibri" w:cs="Times New Roman"/>
                  <w:color w:val="000000"/>
                  <w:sz w:val="20"/>
                  <w:lang w:eastAsia="cs-CZ"/>
                </w:rPr>
                <w:delText>&gt;90,0%</w:delText>
              </w:r>
            </w:del>
          </w:p>
        </w:tc>
        <w:tc>
          <w:tcPr>
            <w:tcW w:w="1240" w:type="dxa"/>
            <w:tcBorders>
              <w:top w:val="nil"/>
              <w:left w:val="nil"/>
              <w:bottom w:val="dotted" w:sz="4" w:space="0" w:color="5B9BD5"/>
              <w:right w:val="nil"/>
            </w:tcBorders>
            <w:noWrap/>
            <w:vAlign w:val="center"/>
            <w:tcPrChange w:id="99" w:author="." w:date="2016-10-12T09:15:00Z">
              <w:tcPr>
                <w:tcW w:w="1240"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100" w:author="." w:date="2016-10-12T09:15:00Z"/>
                <w:rFonts w:ascii="Calibri" w:eastAsia="Times New Roman" w:hAnsi="Calibri" w:cs="Times New Roman"/>
                <w:color w:val="000000"/>
                <w:sz w:val="20"/>
                <w:lang w:eastAsia="cs-CZ"/>
              </w:rPr>
            </w:pPr>
            <w:del w:id="101" w:author="." w:date="2016-10-12T09:15:00Z">
              <w:r w:rsidDel="005B5456">
                <w:rPr>
                  <w:rFonts w:ascii="Calibri" w:eastAsia="Times New Roman" w:hAnsi="Calibri" w:cs="Times New Roman"/>
                  <w:color w:val="000000"/>
                  <w:sz w:val="20"/>
                  <w:lang w:eastAsia="cs-CZ"/>
                </w:rPr>
                <w:delText>&lt;90,0%</w:delText>
              </w:r>
            </w:del>
          </w:p>
        </w:tc>
      </w:tr>
      <w:tr w:rsidR="0067054F" w:rsidDel="005B5456" w:rsidTr="005B5456">
        <w:trPr>
          <w:trHeight w:val="300"/>
          <w:del w:id="102" w:author="." w:date="2016-10-12T09:15:00Z"/>
          <w:trPrChange w:id="103" w:author="." w:date="2016-10-12T09:15:00Z">
            <w:trPr>
              <w:trHeight w:val="300"/>
            </w:trPr>
          </w:trPrChange>
        </w:trPr>
        <w:tc>
          <w:tcPr>
            <w:tcW w:w="300" w:type="dxa"/>
            <w:tcBorders>
              <w:top w:val="nil"/>
              <w:left w:val="nil"/>
              <w:bottom w:val="dotted" w:sz="4" w:space="0" w:color="5B9BD5"/>
              <w:right w:val="nil"/>
            </w:tcBorders>
            <w:noWrap/>
            <w:vAlign w:val="bottom"/>
            <w:tcPrChange w:id="104" w:author="." w:date="2016-10-12T09:15:00Z">
              <w:tcPr>
                <w:tcW w:w="300" w:type="dxa"/>
                <w:tcBorders>
                  <w:top w:val="nil"/>
                  <w:left w:val="nil"/>
                  <w:bottom w:val="dotted" w:sz="4" w:space="0" w:color="5B9BD5"/>
                  <w:right w:val="nil"/>
                </w:tcBorders>
                <w:noWrap/>
                <w:vAlign w:val="bottom"/>
              </w:tcPr>
            </w:tcPrChange>
          </w:tcPr>
          <w:p w:rsidR="0067054F" w:rsidDel="005B5456" w:rsidRDefault="0067054F">
            <w:pPr>
              <w:spacing w:after="0" w:line="240" w:lineRule="auto"/>
              <w:rPr>
                <w:del w:id="105" w:author="." w:date="2016-10-12T09:15:00Z"/>
                <w:rFonts w:ascii="Calibri" w:eastAsia="Times New Roman" w:hAnsi="Calibri" w:cs="Times New Roman"/>
                <w:b/>
                <w:bCs/>
                <w:color w:val="000000"/>
                <w:sz w:val="20"/>
                <w:lang w:eastAsia="cs-CZ"/>
              </w:rPr>
            </w:pPr>
            <w:del w:id="106" w:author="." w:date="2016-10-12T09:15:00Z">
              <w:r w:rsidDel="005B5456">
                <w:rPr>
                  <w:rFonts w:ascii="Calibri" w:eastAsia="Times New Roman" w:hAnsi="Calibri" w:cs="Times New Roman"/>
                  <w:b/>
                  <w:bCs/>
                  <w:color w:val="000000"/>
                  <w:sz w:val="20"/>
                  <w:lang w:eastAsia="cs-CZ"/>
                </w:rPr>
                <w:delText> </w:delText>
              </w:r>
            </w:del>
          </w:p>
        </w:tc>
        <w:tc>
          <w:tcPr>
            <w:tcW w:w="6788" w:type="dxa"/>
            <w:tcBorders>
              <w:top w:val="nil"/>
              <w:left w:val="nil"/>
              <w:bottom w:val="dotted" w:sz="4" w:space="0" w:color="5B9BD5"/>
              <w:right w:val="nil"/>
            </w:tcBorders>
            <w:noWrap/>
            <w:vAlign w:val="center"/>
            <w:tcPrChange w:id="107" w:author="." w:date="2016-10-12T09:15:00Z">
              <w:tcPr>
                <w:tcW w:w="6788"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right"/>
              <w:rPr>
                <w:del w:id="108" w:author="." w:date="2016-10-12T09:15:00Z"/>
                <w:rFonts w:ascii="Calibri" w:eastAsia="Times New Roman" w:hAnsi="Calibri" w:cs="Times New Roman"/>
                <w:i/>
                <w:iCs/>
                <w:color w:val="000000"/>
                <w:sz w:val="20"/>
                <w:lang w:eastAsia="cs-CZ"/>
              </w:rPr>
            </w:pPr>
            <w:del w:id="109" w:author="." w:date="2016-10-12T09:15:00Z">
              <w:r w:rsidDel="005B5456">
                <w:rPr>
                  <w:rFonts w:ascii="Calibri" w:eastAsia="Times New Roman" w:hAnsi="Calibri" w:cs="Times New Roman"/>
                  <w:i/>
                  <w:iCs/>
                  <w:color w:val="000000"/>
                  <w:sz w:val="20"/>
                  <w:lang w:eastAsia="cs-CZ"/>
                </w:rPr>
                <w:delText>Sleva</w:delText>
              </w:r>
            </w:del>
          </w:p>
        </w:tc>
        <w:tc>
          <w:tcPr>
            <w:tcW w:w="1276" w:type="dxa"/>
            <w:tcBorders>
              <w:top w:val="nil"/>
              <w:left w:val="nil"/>
              <w:bottom w:val="dotted" w:sz="4" w:space="0" w:color="5B9BD5"/>
              <w:right w:val="nil"/>
            </w:tcBorders>
            <w:noWrap/>
            <w:vAlign w:val="center"/>
            <w:tcPrChange w:id="110" w:author="." w:date="2016-10-12T09:15:00Z">
              <w:tcPr>
                <w:tcW w:w="1276"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111" w:author="." w:date="2016-10-12T09:15:00Z"/>
                <w:rFonts w:ascii="Calibri" w:eastAsia="Times New Roman" w:hAnsi="Calibri" w:cs="Times New Roman"/>
                <w:color w:val="000000"/>
                <w:sz w:val="20"/>
                <w:lang w:eastAsia="cs-CZ"/>
              </w:rPr>
            </w:pPr>
            <w:del w:id="112" w:author="." w:date="2016-10-12T09:15:00Z">
              <w:r w:rsidDel="005B5456">
                <w:rPr>
                  <w:rFonts w:ascii="Calibri" w:eastAsia="Times New Roman" w:hAnsi="Calibri" w:cs="Times New Roman"/>
                  <w:color w:val="000000"/>
                  <w:sz w:val="20"/>
                  <w:lang w:eastAsia="cs-CZ"/>
                </w:rPr>
                <w:delText>0%</w:delText>
              </w:r>
            </w:del>
          </w:p>
        </w:tc>
        <w:tc>
          <w:tcPr>
            <w:tcW w:w="1134" w:type="dxa"/>
            <w:tcBorders>
              <w:top w:val="nil"/>
              <w:left w:val="nil"/>
              <w:bottom w:val="dotted" w:sz="4" w:space="0" w:color="5B9BD5"/>
              <w:right w:val="nil"/>
            </w:tcBorders>
            <w:noWrap/>
            <w:vAlign w:val="center"/>
            <w:tcPrChange w:id="113" w:author="." w:date="2016-10-12T09:15:00Z">
              <w:tcPr>
                <w:tcW w:w="1134"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114" w:author="." w:date="2016-10-12T09:15:00Z"/>
                <w:rFonts w:ascii="Calibri" w:eastAsia="Times New Roman" w:hAnsi="Calibri" w:cs="Times New Roman"/>
                <w:color w:val="000000"/>
                <w:sz w:val="20"/>
                <w:lang w:eastAsia="cs-CZ"/>
              </w:rPr>
            </w:pPr>
            <w:del w:id="115" w:author="." w:date="2016-10-12T09:15:00Z">
              <w:r w:rsidDel="005B5456">
                <w:rPr>
                  <w:rFonts w:ascii="Calibri" w:eastAsia="Times New Roman" w:hAnsi="Calibri" w:cs="Times New Roman"/>
                  <w:color w:val="000000"/>
                  <w:sz w:val="20"/>
                  <w:lang w:eastAsia="cs-CZ"/>
                </w:rPr>
                <w:delText>10%</w:delText>
              </w:r>
            </w:del>
          </w:p>
        </w:tc>
        <w:tc>
          <w:tcPr>
            <w:tcW w:w="1134" w:type="dxa"/>
            <w:tcBorders>
              <w:top w:val="nil"/>
              <w:left w:val="nil"/>
              <w:bottom w:val="dotted" w:sz="4" w:space="0" w:color="5B9BD5"/>
              <w:right w:val="nil"/>
            </w:tcBorders>
            <w:noWrap/>
            <w:vAlign w:val="center"/>
            <w:tcPrChange w:id="116" w:author="." w:date="2016-10-12T09:15:00Z">
              <w:tcPr>
                <w:tcW w:w="1134"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117" w:author="." w:date="2016-10-12T09:15:00Z"/>
                <w:rFonts w:ascii="Calibri" w:eastAsia="Times New Roman" w:hAnsi="Calibri" w:cs="Times New Roman"/>
                <w:color w:val="000000"/>
                <w:sz w:val="20"/>
                <w:lang w:eastAsia="cs-CZ"/>
              </w:rPr>
            </w:pPr>
            <w:del w:id="118" w:author="." w:date="2016-10-12T09:15:00Z">
              <w:r w:rsidDel="005B5456">
                <w:rPr>
                  <w:rFonts w:ascii="Calibri" w:eastAsia="Times New Roman" w:hAnsi="Calibri" w:cs="Times New Roman"/>
                  <w:color w:val="000000"/>
                  <w:sz w:val="20"/>
                  <w:lang w:eastAsia="cs-CZ"/>
                </w:rPr>
                <w:delText>20%</w:delText>
              </w:r>
            </w:del>
          </w:p>
        </w:tc>
        <w:tc>
          <w:tcPr>
            <w:tcW w:w="992" w:type="dxa"/>
            <w:tcBorders>
              <w:top w:val="nil"/>
              <w:left w:val="nil"/>
              <w:bottom w:val="dotted" w:sz="4" w:space="0" w:color="5B9BD5"/>
              <w:right w:val="nil"/>
            </w:tcBorders>
            <w:noWrap/>
            <w:vAlign w:val="center"/>
            <w:tcPrChange w:id="119"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120" w:author="." w:date="2016-10-12T09:15:00Z"/>
                <w:rFonts w:ascii="Calibri" w:eastAsia="Times New Roman" w:hAnsi="Calibri" w:cs="Times New Roman"/>
                <w:color w:val="000000"/>
                <w:sz w:val="20"/>
                <w:lang w:eastAsia="cs-CZ"/>
              </w:rPr>
            </w:pPr>
            <w:del w:id="121" w:author="." w:date="2016-10-12T09:15:00Z">
              <w:r w:rsidDel="005B5456">
                <w:rPr>
                  <w:rFonts w:ascii="Calibri" w:eastAsia="Times New Roman" w:hAnsi="Calibri" w:cs="Times New Roman"/>
                  <w:color w:val="000000"/>
                  <w:sz w:val="20"/>
                  <w:lang w:eastAsia="cs-CZ"/>
                </w:rPr>
                <w:delText>30%</w:delText>
              </w:r>
            </w:del>
          </w:p>
        </w:tc>
        <w:tc>
          <w:tcPr>
            <w:tcW w:w="992" w:type="dxa"/>
            <w:tcBorders>
              <w:top w:val="nil"/>
              <w:left w:val="nil"/>
              <w:bottom w:val="dotted" w:sz="4" w:space="0" w:color="5B9BD5"/>
              <w:right w:val="nil"/>
            </w:tcBorders>
            <w:noWrap/>
            <w:vAlign w:val="center"/>
            <w:tcPrChange w:id="122"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123" w:author="." w:date="2016-10-12T09:15:00Z"/>
                <w:rFonts w:ascii="Calibri" w:eastAsia="Times New Roman" w:hAnsi="Calibri" w:cs="Times New Roman"/>
                <w:color w:val="000000"/>
                <w:sz w:val="20"/>
                <w:lang w:eastAsia="cs-CZ"/>
              </w:rPr>
            </w:pPr>
            <w:del w:id="124" w:author="." w:date="2016-10-12T09:15:00Z">
              <w:r w:rsidDel="005B5456">
                <w:rPr>
                  <w:rFonts w:ascii="Calibri" w:eastAsia="Times New Roman" w:hAnsi="Calibri" w:cs="Times New Roman"/>
                  <w:color w:val="000000"/>
                  <w:sz w:val="20"/>
                  <w:lang w:eastAsia="cs-CZ"/>
                </w:rPr>
                <w:delText>40%</w:delText>
              </w:r>
            </w:del>
          </w:p>
        </w:tc>
        <w:tc>
          <w:tcPr>
            <w:tcW w:w="1240" w:type="dxa"/>
            <w:tcBorders>
              <w:top w:val="nil"/>
              <w:left w:val="nil"/>
              <w:bottom w:val="dotted" w:sz="4" w:space="0" w:color="5B9BD5"/>
              <w:right w:val="nil"/>
            </w:tcBorders>
            <w:noWrap/>
            <w:vAlign w:val="center"/>
            <w:tcPrChange w:id="125" w:author="." w:date="2016-10-12T09:15:00Z">
              <w:tcPr>
                <w:tcW w:w="1240"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126" w:author="." w:date="2016-10-12T09:15:00Z"/>
                <w:rFonts w:ascii="Calibri" w:eastAsia="Times New Roman" w:hAnsi="Calibri" w:cs="Times New Roman"/>
                <w:color w:val="000000"/>
                <w:sz w:val="20"/>
                <w:lang w:eastAsia="cs-CZ"/>
              </w:rPr>
            </w:pPr>
            <w:del w:id="127" w:author="." w:date="2016-10-12T09:15:00Z">
              <w:r w:rsidDel="005B5456">
                <w:rPr>
                  <w:rFonts w:ascii="Calibri" w:eastAsia="Times New Roman" w:hAnsi="Calibri" w:cs="Times New Roman"/>
                  <w:color w:val="000000"/>
                  <w:sz w:val="20"/>
                  <w:lang w:eastAsia="cs-CZ"/>
                </w:rPr>
                <w:delText>50%</w:delText>
              </w:r>
            </w:del>
          </w:p>
        </w:tc>
      </w:tr>
      <w:tr w:rsidR="0067054F" w:rsidDel="005B5456" w:rsidTr="005B5456">
        <w:trPr>
          <w:trHeight w:val="300"/>
          <w:del w:id="128" w:author="." w:date="2016-10-12T09:15:00Z"/>
          <w:trPrChange w:id="129" w:author="." w:date="2016-10-12T09:15:00Z">
            <w:trPr>
              <w:trHeight w:val="300"/>
            </w:trPr>
          </w:trPrChange>
        </w:trPr>
        <w:tc>
          <w:tcPr>
            <w:tcW w:w="7088" w:type="dxa"/>
            <w:gridSpan w:val="2"/>
            <w:tcBorders>
              <w:top w:val="nil"/>
              <w:left w:val="nil"/>
              <w:bottom w:val="dotted" w:sz="4" w:space="0" w:color="5B9BD5"/>
              <w:right w:val="nil"/>
            </w:tcBorders>
            <w:shd w:val="clear" w:color="auto" w:fill="9BC2E6"/>
            <w:noWrap/>
            <w:vAlign w:val="bottom"/>
            <w:tcPrChange w:id="130" w:author="." w:date="2016-10-12T09:15:00Z">
              <w:tcPr>
                <w:tcW w:w="7088" w:type="dxa"/>
                <w:gridSpan w:val="2"/>
                <w:tcBorders>
                  <w:top w:val="nil"/>
                  <w:left w:val="nil"/>
                  <w:bottom w:val="dotted" w:sz="4" w:space="0" w:color="5B9BD5"/>
                  <w:right w:val="nil"/>
                </w:tcBorders>
                <w:shd w:val="clear" w:color="auto" w:fill="9BC2E6"/>
                <w:noWrap/>
                <w:vAlign w:val="bottom"/>
              </w:tcPr>
            </w:tcPrChange>
          </w:tcPr>
          <w:p w:rsidR="0067054F" w:rsidDel="005B5456" w:rsidRDefault="0067054F">
            <w:pPr>
              <w:spacing w:after="0" w:line="240" w:lineRule="auto"/>
              <w:rPr>
                <w:del w:id="131" w:author="." w:date="2016-10-12T09:15:00Z"/>
                <w:rFonts w:ascii="Calibri" w:eastAsia="Times New Roman" w:hAnsi="Calibri" w:cs="Times New Roman"/>
                <w:b/>
                <w:bCs/>
                <w:color w:val="000000"/>
                <w:sz w:val="20"/>
                <w:lang w:eastAsia="cs-CZ"/>
              </w:rPr>
            </w:pPr>
            <w:del w:id="132" w:author="." w:date="2016-10-12T09:15:00Z">
              <w:r w:rsidDel="005B5456">
                <w:rPr>
                  <w:rFonts w:ascii="Calibri" w:eastAsia="Times New Roman" w:hAnsi="Calibri" w:cs="Times New Roman"/>
                  <w:b/>
                  <w:bCs/>
                  <w:color w:val="000000"/>
                  <w:sz w:val="20"/>
                  <w:lang w:eastAsia="cs-CZ"/>
                </w:rPr>
                <w:delText>Služby provozu</w:delText>
              </w:r>
            </w:del>
          </w:p>
        </w:tc>
        <w:tc>
          <w:tcPr>
            <w:tcW w:w="1276" w:type="dxa"/>
            <w:tcBorders>
              <w:top w:val="nil"/>
              <w:left w:val="nil"/>
              <w:bottom w:val="dotted" w:sz="4" w:space="0" w:color="5B9BD5"/>
              <w:right w:val="nil"/>
            </w:tcBorders>
            <w:shd w:val="clear" w:color="auto" w:fill="9BC2E6"/>
            <w:noWrap/>
            <w:vAlign w:val="center"/>
            <w:tcPrChange w:id="133" w:author="." w:date="2016-10-12T09:15:00Z">
              <w:tcPr>
                <w:tcW w:w="1276"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134" w:author="." w:date="2016-10-12T09:15:00Z"/>
                <w:rFonts w:ascii="Calibri" w:eastAsia="Times New Roman" w:hAnsi="Calibri" w:cs="Times New Roman"/>
                <w:b/>
                <w:bCs/>
                <w:color w:val="000000"/>
                <w:sz w:val="20"/>
                <w:lang w:eastAsia="cs-CZ"/>
              </w:rPr>
            </w:pPr>
            <w:del w:id="135" w:author="." w:date="2016-10-12T09:15:00Z">
              <w:r w:rsidDel="005B5456">
                <w:rPr>
                  <w:rFonts w:ascii="Calibri" w:eastAsia="Times New Roman" w:hAnsi="Calibri" w:cs="Times New Roman"/>
                  <w:b/>
                  <w:bCs/>
                  <w:color w:val="000000"/>
                  <w:sz w:val="20"/>
                  <w:lang w:eastAsia="cs-CZ"/>
                </w:rPr>
                <w:delText> </w:delText>
              </w:r>
            </w:del>
          </w:p>
        </w:tc>
        <w:tc>
          <w:tcPr>
            <w:tcW w:w="1134" w:type="dxa"/>
            <w:tcBorders>
              <w:top w:val="nil"/>
              <w:left w:val="nil"/>
              <w:bottom w:val="dotted" w:sz="4" w:space="0" w:color="5B9BD5"/>
              <w:right w:val="nil"/>
            </w:tcBorders>
            <w:shd w:val="clear" w:color="auto" w:fill="9BC2E6"/>
            <w:noWrap/>
            <w:vAlign w:val="center"/>
            <w:tcPrChange w:id="136" w:author="." w:date="2016-10-12T09:15:00Z">
              <w:tcPr>
                <w:tcW w:w="1134"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137" w:author="." w:date="2016-10-12T09:15:00Z"/>
                <w:rFonts w:ascii="Calibri" w:eastAsia="Times New Roman" w:hAnsi="Calibri" w:cs="Times New Roman"/>
                <w:b/>
                <w:bCs/>
                <w:color w:val="000000"/>
                <w:sz w:val="20"/>
                <w:lang w:eastAsia="cs-CZ"/>
              </w:rPr>
            </w:pPr>
            <w:del w:id="138" w:author="." w:date="2016-10-12T09:15:00Z">
              <w:r w:rsidDel="005B5456">
                <w:rPr>
                  <w:rFonts w:ascii="Calibri" w:eastAsia="Times New Roman" w:hAnsi="Calibri" w:cs="Times New Roman"/>
                  <w:b/>
                  <w:bCs/>
                  <w:color w:val="000000"/>
                  <w:sz w:val="20"/>
                  <w:lang w:eastAsia="cs-CZ"/>
                </w:rPr>
                <w:delText> </w:delText>
              </w:r>
            </w:del>
          </w:p>
        </w:tc>
        <w:tc>
          <w:tcPr>
            <w:tcW w:w="1134" w:type="dxa"/>
            <w:tcBorders>
              <w:top w:val="nil"/>
              <w:left w:val="nil"/>
              <w:bottom w:val="dotted" w:sz="4" w:space="0" w:color="5B9BD5"/>
              <w:right w:val="nil"/>
            </w:tcBorders>
            <w:shd w:val="clear" w:color="auto" w:fill="9BC2E6"/>
            <w:noWrap/>
            <w:vAlign w:val="center"/>
            <w:tcPrChange w:id="139" w:author="." w:date="2016-10-12T09:15:00Z">
              <w:tcPr>
                <w:tcW w:w="1134"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140" w:author="." w:date="2016-10-12T09:15:00Z"/>
                <w:rFonts w:ascii="Calibri" w:eastAsia="Times New Roman" w:hAnsi="Calibri" w:cs="Times New Roman"/>
                <w:b/>
                <w:bCs/>
                <w:color w:val="000000"/>
                <w:sz w:val="20"/>
                <w:lang w:eastAsia="cs-CZ"/>
              </w:rPr>
            </w:pPr>
            <w:del w:id="141" w:author="." w:date="2016-10-12T09:15:00Z">
              <w:r w:rsidDel="005B5456">
                <w:rPr>
                  <w:rFonts w:ascii="Calibri" w:eastAsia="Times New Roman" w:hAnsi="Calibri" w:cs="Times New Roman"/>
                  <w:b/>
                  <w:bCs/>
                  <w:color w:val="000000"/>
                  <w:sz w:val="20"/>
                  <w:lang w:eastAsia="cs-CZ"/>
                </w:rPr>
                <w:delText> </w:delText>
              </w:r>
            </w:del>
          </w:p>
        </w:tc>
        <w:tc>
          <w:tcPr>
            <w:tcW w:w="992" w:type="dxa"/>
            <w:tcBorders>
              <w:top w:val="nil"/>
              <w:left w:val="nil"/>
              <w:bottom w:val="dotted" w:sz="4" w:space="0" w:color="5B9BD5"/>
              <w:right w:val="nil"/>
            </w:tcBorders>
            <w:shd w:val="clear" w:color="auto" w:fill="9BC2E6"/>
            <w:noWrap/>
            <w:vAlign w:val="center"/>
            <w:tcPrChange w:id="142" w:author="." w:date="2016-10-12T09:15:00Z">
              <w:tcPr>
                <w:tcW w:w="992"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143" w:author="." w:date="2016-10-12T09:15:00Z"/>
                <w:rFonts w:ascii="Calibri" w:eastAsia="Times New Roman" w:hAnsi="Calibri" w:cs="Times New Roman"/>
                <w:b/>
                <w:bCs/>
                <w:color w:val="000000"/>
                <w:sz w:val="20"/>
                <w:lang w:eastAsia="cs-CZ"/>
              </w:rPr>
            </w:pPr>
            <w:del w:id="144" w:author="." w:date="2016-10-12T09:15:00Z">
              <w:r w:rsidDel="005B5456">
                <w:rPr>
                  <w:rFonts w:ascii="Calibri" w:eastAsia="Times New Roman" w:hAnsi="Calibri" w:cs="Times New Roman"/>
                  <w:b/>
                  <w:bCs/>
                  <w:color w:val="000000"/>
                  <w:sz w:val="20"/>
                  <w:lang w:eastAsia="cs-CZ"/>
                </w:rPr>
                <w:delText> </w:delText>
              </w:r>
            </w:del>
          </w:p>
        </w:tc>
        <w:tc>
          <w:tcPr>
            <w:tcW w:w="992" w:type="dxa"/>
            <w:tcBorders>
              <w:top w:val="nil"/>
              <w:left w:val="nil"/>
              <w:bottom w:val="dotted" w:sz="4" w:space="0" w:color="5B9BD5"/>
              <w:right w:val="nil"/>
            </w:tcBorders>
            <w:shd w:val="clear" w:color="auto" w:fill="9BC2E6"/>
            <w:noWrap/>
            <w:vAlign w:val="center"/>
            <w:tcPrChange w:id="145" w:author="." w:date="2016-10-12T09:15:00Z">
              <w:tcPr>
                <w:tcW w:w="992"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146" w:author="." w:date="2016-10-12T09:15:00Z"/>
                <w:rFonts w:ascii="Calibri" w:eastAsia="Times New Roman" w:hAnsi="Calibri" w:cs="Times New Roman"/>
                <w:b/>
                <w:bCs/>
                <w:color w:val="000000"/>
                <w:sz w:val="20"/>
                <w:lang w:eastAsia="cs-CZ"/>
              </w:rPr>
            </w:pPr>
            <w:del w:id="147" w:author="." w:date="2016-10-12T09:15:00Z">
              <w:r w:rsidDel="005B5456">
                <w:rPr>
                  <w:rFonts w:ascii="Calibri" w:eastAsia="Times New Roman" w:hAnsi="Calibri" w:cs="Times New Roman"/>
                  <w:b/>
                  <w:bCs/>
                  <w:color w:val="000000"/>
                  <w:sz w:val="20"/>
                  <w:lang w:eastAsia="cs-CZ"/>
                </w:rPr>
                <w:delText> </w:delText>
              </w:r>
            </w:del>
          </w:p>
        </w:tc>
        <w:tc>
          <w:tcPr>
            <w:tcW w:w="1240" w:type="dxa"/>
            <w:tcBorders>
              <w:top w:val="nil"/>
              <w:left w:val="nil"/>
              <w:bottom w:val="dotted" w:sz="4" w:space="0" w:color="5B9BD5"/>
              <w:right w:val="nil"/>
            </w:tcBorders>
            <w:shd w:val="clear" w:color="auto" w:fill="9BC2E6"/>
            <w:noWrap/>
            <w:vAlign w:val="center"/>
            <w:tcPrChange w:id="148" w:author="." w:date="2016-10-12T09:15:00Z">
              <w:tcPr>
                <w:tcW w:w="1240"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149" w:author="." w:date="2016-10-12T09:15:00Z"/>
                <w:rFonts w:ascii="Calibri" w:eastAsia="Times New Roman" w:hAnsi="Calibri" w:cs="Times New Roman"/>
                <w:b/>
                <w:bCs/>
                <w:color w:val="000000"/>
                <w:sz w:val="20"/>
                <w:lang w:eastAsia="cs-CZ"/>
              </w:rPr>
            </w:pPr>
            <w:del w:id="150" w:author="." w:date="2016-10-12T09:15:00Z">
              <w:r w:rsidDel="005B5456">
                <w:rPr>
                  <w:rFonts w:ascii="Calibri" w:eastAsia="Times New Roman" w:hAnsi="Calibri" w:cs="Times New Roman"/>
                  <w:b/>
                  <w:bCs/>
                  <w:color w:val="000000"/>
                  <w:sz w:val="20"/>
                  <w:lang w:eastAsia="cs-CZ"/>
                </w:rPr>
                <w:delText> </w:delText>
              </w:r>
            </w:del>
          </w:p>
        </w:tc>
      </w:tr>
      <w:tr w:rsidR="0067054F" w:rsidDel="005B5456" w:rsidTr="005B5456">
        <w:trPr>
          <w:trHeight w:val="300"/>
          <w:del w:id="151" w:author="." w:date="2016-10-12T09:15:00Z"/>
          <w:trPrChange w:id="152" w:author="." w:date="2016-10-12T09:15:00Z">
            <w:trPr>
              <w:trHeight w:val="300"/>
            </w:trPr>
          </w:trPrChange>
        </w:trPr>
        <w:tc>
          <w:tcPr>
            <w:tcW w:w="300" w:type="dxa"/>
            <w:tcBorders>
              <w:top w:val="nil"/>
              <w:left w:val="nil"/>
              <w:bottom w:val="dotted" w:sz="4" w:space="0" w:color="5B9BD5"/>
              <w:right w:val="nil"/>
            </w:tcBorders>
            <w:noWrap/>
            <w:vAlign w:val="bottom"/>
            <w:tcPrChange w:id="153" w:author="." w:date="2016-10-12T09:15:00Z">
              <w:tcPr>
                <w:tcW w:w="300" w:type="dxa"/>
                <w:tcBorders>
                  <w:top w:val="nil"/>
                  <w:left w:val="nil"/>
                  <w:bottom w:val="dotted" w:sz="4" w:space="0" w:color="5B9BD5"/>
                  <w:right w:val="nil"/>
                </w:tcBorders>
                <w:noWrap/>
                <w:vAlign w:val="bottom"/>
              </w:tcPr>
            </w:tcPrChange>
          </w:tcPr>
          <w:p w:rsidR="0067054F" w:rsidDel="005B5456" w:rsidRDefault="0067054F">
            <w:pPr>
              <w:spacing w:after="0" w:line="240" w:lineRule="auto"/>
              <w:rPr>
                <w:del w:id="154" w:author="." w:date="2016-10-12T09:15:00Z"/>
                <w:rFonts w:ascii="Calibri" w:eastAsia="Times New Roman" w:hAnsi="Calibri" w:cs="Times New Roman"/>
                <w:b/>
                <w:bCs/>
                <w:color w:val="000000"/>
                <w:sz w:val="20"/>
                <w:lang w:eastAsia="cs-CZ"/>
              </w:rPr>
            </w:pPr>
            <w:del w:id="155" w:author="." w:date="2016-10-12T09:15:00Z">
              <w:r w:rsidDel="005B5456">
                <w:rPr>
                  <w:rFonts w:ascii="Calibri" w:eastAsia="Times New Roman" w:hAnsi="Calibri" w:cs="Times New Roman"/>
                  <w:b/>
                  <w:bCs/>
                  <w:color w:val="000000"/>
                  <w:sz w:val="20"/>
                  <w:lang w:eastAsia="cs-CZ"/>
                </w:rPr>
                <w:delText> </w:delText>
              </w:r>
            </w:del>
          </w:p>
        </w:tc>
        <w:tc>
          <w:tcPr>
            <w:tcW w:w="6788" w:type="dxa"/>
            <w:tcBorders>
              <w:top w:val="nil"/>
              <w:left w:val="nil"/>
              <w:bottom w:val="dotted" w:sz="4" w:space="0" w:color="5B9BD5"/>
              <w:right w:val="nil"/>
            </w:tcBorders>
            <w:noWrap/>
            <w:vAlign w:val="center"/>
            <w:tcPrChange w:id="156" w:author="." w:date="2016-10-12T09:15:00Z">
              <w:tcPr>
                <w:tcW w:w="6788"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both"/>
              <w:rPr>
                <w:del w:id="157" w:author="." w:date="2016-10-12T09:15:00Z"/>
                <w:rFonts w:ascii="Calibri" w:eastAsia="Times New Roman" w:hAnsi="Calibri" w:cs="Times New Roman"/>
                <w:color w:val="000000"/>
                <w:sz w:val="20"/>
                <w:lang w:eastAsia="cs-CZ"/>
              </w:rPr>
            </w:pPr>
            <w:bookmarkStart w:id="158" w:name="RANGE!B6"/>
            <w:del w:id="159" w:author="." w:date="2016-10-12T09:15:00Z">
              <w:r w:rsidDel="005B5456">
                <w:rPr>
                  <w:rFonts w:ascii="Calibri" w:eastAsia="Times New Roman" w:hAnsi="Calibri" w:cs="Times New Roman"/>
                  <w:color w:val="000000"/>
                  <w:sz w:val="20"/>
                  <w:lang w:eastAsia="cs-CZ"/>
                </w:rPr>
                <w:delText>Služby systémového dohledu</w:delText>
              </w:r>
              <w:bookmarkEnd w:id="158"/>
            </w:del>
          </w:p>
        </w:tc>
        <w:tc>
          <w:tcPr>
            <w:tcW w:w="4536" w:type="dxa"/>
            <w:gridSpan w:val="4"/>
            <w:tcBorders>
              <w:top w:val="dotted" w:sz="4" w:space="0" w:color="5B9BD5"/>
              <w:left w:val="nil"/>
              <w:bottom w:val="dotted" w:sz="4" w:space="0" w:color="5B9BD5"/>
              <w:right w:val="nil"/>
            </w:tcBorders>
            <w:noWrap/>
            <w:vAlign w:val="center"/>
            <w:tcPrChange w:id="160" w:author="." w:date="2016-10-12T09:15:00Z">
              <w:tcPr>
                <w:tcW w:w="4536" w:type="dxa"/>
                <w:gridSpan w:val="4"/>
                <w:tcBorders>
                  <w:top w:val="dotted" w:sz="4" w:space="0" w:color="5B9BD5"/>
                  <w:left w:val="nil"/>
                  <w:bottom w:val="dotted" w:sz="4" w:space="0" w:color="5B9BD5"/>
                  <w:right w:val="nil"/>
                </w:tcBorders>
                <w:noWrap/>
                <w:vAlign w:val="center"/>
              </w:tcPr>
            </w:tcPrChange>
          </w:tcPr>
          <w:p w:rsidR="0067054F" w:rsidDel="005B5456" w:rsidRDefault="0067054F">
            <w:pPr>
              <w:spacing w:after="0" w:line="240" w:lineRule="auto"/>
              <w:rPr>
                <w:del w:id="161" w:author="." w:date="2016-10-12T09:15:00Z"/>
                <w:rFonts w:ascii="Calibri" w:eastAsia="Times New Roman" w:hAnsi="Calibri" w:cs="Times New Roman"/>
                <w:color w:val="000000"/>
                <w:sz w:val="20"/>
                <w:lang w:eastAsia="cs-CZ"/>
              </w:rPr>
            </w:pPr>
            <w:del w:id="162" w:author="." w:date="2016-10-12T09:15:00Z">
              <w:r w:rsidDel="005B5456">
                <w:rPr>
                  <w:rFonts w:ascii="Calibri" w:eastAsia="Times New Roman" w:hAnsi="Calibri" w:cs="Times New Roman"/>
                  <w:color w:val="000000"/>
                  <w:sz w:val="20"/>
                  <w:lang w:eastAsia="cs-CZ"/>
                </w:rPr>
                <w:delText xml:space="preserve">Nesplnění kvality sleva </w:delText>
              </w:r>
              <w:r w:rsidDel="005B5456">
                <w:rPr>
                  <w:rFonts w:ascii="Calibri" w:eastAsia="Times New Roman" w:hAnsi="Calibri" w:cs="Times New Roman"/>
                  <w:b/>
                  <w:bCs/>
                  <w:color w:val="000000"/>
                  <w:sz w:val="20"/>
                  <w:lang w:eastAsia="cs-CZ"/>
                </w:rPr>
                <w:delText>20%</w:delText>
              </w:r>
              <w:r w:rsidDel="005B5456">
                <w:rPr>
                  <w:rFonts w:ascii="Calibri" w:eastAsia="Times New Roman" w:hAnsi="Calibri" w:cs="Times New Roman"/>
                  <w:color w:val="000000"/>
                  <w:sz w:val="20"/>
                  <w:lang w:eastAsia="cs-CZ"/>
                </w:rPr>
                <w:delText xml:space="preserve"> z ceny této služby</w:delText>
              </w:r>
            </w:del>
          </w:p>
        </w:tc>
        <w:tc>
          <w:tcPr>
            <w:tcW w:w="992" w:type="dxa"/>
            <w:tcBorders>
              <w:top w:val="nil"/>
              <w:left w:val="nil"/>
              <w:bottom w:val="dotted" w:sz="4" w:space="0" w:color="5B9BD5"/>
              <w:right w:val="nil"/>
            </w:tcBorders>
            <w:noWrap/>
            <w:vAlign w:val="center"/>
            <w:tcPrChange w:id="163"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164" w:author="." w:date="2016-10-12T09:15:00Z"/>
                <w:rFonts w:ascii="Calibri" w:eastAsia="Times New Roman" w:hAnsi="Calibri" w:cs="Times New Roman"/>
                <w:color w:val="000000"/>
                <w:sz w:val="20"/>
                <w:lang w:eastAsia="cs-CZ"/>
              </w:rPr>
            </w:pPr>
            <w:del w:id="165" w:author="." w:date="2016-10-12T09:15:00Z">
              <w:r w:rsidDel="005B5456">
                <w:rPr>
                  <w:rFonts w:ascii="Calibri" w:eastAsia="Times New Roman" w:hAnsi="Calibri" w:cs="Times New Roman"/>
                  <w:color w:val="000000"/>
                  <w:sz w:val="20"/>
                  <w:lang w:eastAsia="cs-CZ"/>
                </w:rPr>
                <w:delText> </w:delText>
              </w:r>
            </w:del>
          </w:p>
        </w:tc>
        <w:tc>
          <w:tcPr>
            <w:tcW w:w="1240" w:type="dxa"/>
            <w:tcBorders>
              <w:top w:val="nil"/>
              <w:left w:val="nil"/>
              <w:bottom w:val="dotted" w:sz="4" w:space="0" w:color="5B9BD5"/>
              <w:right w:val="nil"/>
            </w:tcBorders>
            <w:noWrap/>
            <w:vAlign w:val="center"/>
            <w:tcPrChange w:id="166" w:author="." w:date="2016-10-12T09:15:00Z">
              <w:tcPr>
                <w:tcW w:w="1240"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167" w:author="." w:date="2016-10-12T09:15:00Z"/>
                <w:rFonts w:ascii="Calibri" w:eastAsia="Times New Roman" w:hAnsi="Calibri" w:cs="Times New Roman"/>
                <w:color w:val="000000"/>
                <w:sz w:val="20"/>
                <w:lang w:eastAsia="cs-CZ"/>
              </w:rPr>
            </w:pPr>
            <w:del w:id="168" w:author="." w:date="2016-10-12T09:15:00Z">
              <w:r w:rsidDel="005B5456">
                <w:rPr>
                  <w:rFonts w:ascii="Calibri" w:eastAsia="Times New Roman" w:hAnsi="Calibri" w:cs="Times New Roman"/>
                  <w:color w:val="000000"/>
                  <w:sz w:val="20"/>
                  <w:lang w:eastAsia="cs-CZ"/>
                </w:rPr>
                <w:delText> </w:delText>
              </w:r>
            </w:del>
          </w:p>
        </w:tc>
      </w:tr>
      <w:tr w:rsidR="0067054F" w:rsidDel="005B5456" w:rsidTr="005B5456">
        <w:trPr>
          <w:trHeight w:val="300"/>
          <w:del w:id="169" w:author="." w:date="2016-10-12T09:15:00Z"/>
          <w:trPrChange w:id="170" w:author="." w:date="2016-10-12T09:15:00Z">
            <w:trPr>
              <w:trHeight w:val="300"/>
            </w:trPr>
          </w:trPrChange>
        </w:trPr>
        <w:tc>
          <w:tcPr>
            <w:tcW w:w="300" w:type="dxa"/>
            <w:tcBorders>
              <w:top w:val="nil"/>
              <w:left w:val="nil"/>
              <w:bottom w:val="dotted" w:sz="4" w:space="0" w:color="5B9BD5"/>
              <w:right w:val="nil"/>
            </w:tcBorders>
            <w:noWrap/>
            <w:vAlign w:val="bottom"/>
            <w:tcPrChange w:id="171" w:author="." w:date="2016-10-12T09:15:00Z">
              <w:tcPr>
                <w:tcW w:w="300" w:type="dxa"/>
                <w:tcBorders>
                  <w:top w:val="nil"/>
                  <w:left w:val="nil"/>
                  <w:bottom w:val="dotted" w:sz="4" w:space="0" w:color="5B9BD5"/>
                  <w:right w:val="nil"/>
                </w:tcBorders>
                <w:noWrap/>
                <w:vAlign w:val="bottom"/>
              </w:tcPr>
            </w:tcPrChange>
          </w:tcPr>
          <w:p w:rsidR="0067054F" w:rsidDel="005B5456" w:rsidRDefault="0067054F">
            <w:pPr>
              <w:spacing w:after="0" w:line="240" w:lineRule="auto"/>
              <w:rPr>
                <w:del w:id="172" w:author="." w:date="2016-10-12T09:15:00Z"/>
                <w:rFonts w:ascii="Calibri" w:eastAsia="Times New Roman" w:hAnsi="Calibri" w:cs="Times New Roman"/>
                <w:b/>
                <w:bCs/>
                <w:color w:val="000000"/>
                <w:sz w:val="20"/>
                <w:lang w:eastAsia="cs-CZ"/>
              </w:rPr>
            </w:pPr>
            <w:del w:id="173" w:author="." w:date="2016-10-12T09:15:00Z">
              <w:r w:rsidDel="005B5456">
                <w:rPr>
                  <w:rFonts w:ascii="Calibri" w:eastAsia="Times New Roman" w:hAnsi="Calibri" w:cs="Times New Roman"/>
                  <w:b/>
                  <w:bCs/>
                  <w:color w:val="000000"/>
                  <w:sz w:val="20"/>
                  <w:lang w:eastAsia="cs-CZ"/>
                </w:rPr>
                <w:delText> </w:delText>
              </w:r>
            </w:del>
          </w:p>
        </w:tc>
        <w:tc>
          <w:tcPr>
            <w:tcW w:w="6788" w:type="dxa"/>
            <w:tcBorders>
              <w:top w:val="nil"/>
              <w:left w:val="nil"/>
              <w:bottom w:val="dotted" w:sz="4" w:space="0" w:color="5B9BD5"/>
              <w:right w:val="nil"/>
            </w:tcBorders>
            <w:noWrap/>
            <w:vAlign w:val="center"/>
            <w:tcPrChange w:id="174" w:author="." w:date="2016-10-12T09:15:00Z">
              <w:tcPr>
                <w:tcW w:w="6788"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both"/>
              <w:rPr>
                <w:del w:id="175" w:author="." w:date="2016-10-12T09:15:00Z"/>
                <w:rFonts w:ascii="Calibri" w:eastAsia="Times New Roman" w:hAnsi="Calibri" w:cs="Times New Roman"/>
                <w:color w:val="000000"/>
                <w:sz w:val="20"/>
                <w:lang w:eastAsia="cs-CZ"/>
              </w:rPr>
            </w:pPr>
            <w:del w:id="176" w:author="." w:date="2016-10-12T09:15:00Z">
              <w:r w:rsidDel="005B5456">
                <w:rPr>
                  <w:rFonts w:ascii="Calibri" w:eastAsia="Times New Roman" w:hAnsi="Calibri" w:cs="Times New Roman"/>
                  <w:color w:val="000000"/>
                  <w:sz w:val="20"/>
                  <w:lang w:eastAsia="cs-CZ"/>
                </w:rPr>
                <w:delText>Služby systémové kontroly</w:delText>
              </w:r>
            </w:del>
          </w:p>
        </w:tc>
        <w:tc>
          <w:tcPr>
            <w:tcW w:w="4536" w:type="dxa"/>
            <w:gridSpan w:val="4"/>
            <w:tcBorders>
              <w:top w:val="dotted" w:sz="4" w:space="0" w:color="5B9BD5"/>
              <w:left w:val="nil"/>
              <w:bottom w:val="dotted" w:sz="4" w:space="0" w:color="5B9BD5"/>
              <w:right w:val="nil"/>
            </w:tcBorders>
            <w:noWrap/>
            <w:vAlign w:val="center"/>
            <w:tcPrChange w:id="177" w:author="." w:date="2016-10-12T09:15:00Z">
              <w:tcPr>
                <w:tcW w:w="4536" w:type="dxa"/>
                <w:gridSpan w:val="4"/>
                <w:tcBorders>
                  <w:top w:val="dotted" w:sz="4" w:space="0" w:color="5B9BD5"/>
                  <w:left w:val="nil"/>
                  <w:bottom w:val="dotted" w:sz="4" w:space="0" w:color="5B9BD5"/>
                  <w:right w:val="nil"/>
                </w:tcBorders>
                <w:noWrap/>
                <w:vAlign w:val="center"/>
              </w:tcPr>
            </w:tcPrChange>
          </w:tcPr>
          <w:p w:rsidR="0067054F" w:rsidDel="005B5456" w:rsidRDefault="0067054F">
            <w:pPr>
              <w:spacing w:after="0" w:line="240" w:lineRule="auto"/>
              <w:rPr>
                <w:del w:id="178" w:author="." w:date="2016-10-12T09:15:00Z"/>
                <w:rFonts w:ascii="Calibri" w:eastAsia="Times New Roman" w:hAnsi="Calibri" w:cs="Times New Roman"/>
                <w:color w:val="000000"/>
                <w:sz w:val="20"/>
                <w:lang w:eastAsia="cs-CZ"/>
              </w:rPr>
            </w:pPr>
            <w:del w:id="179" w:author="." w:date="2016-10-12T09:15:00Z">
              <w:r w:rsidDel="005B5456">
                <w:rPr>
                  <w:rFonts w:ascii="Calibri" w:eastAsia="Times New Roman" w:hAnsi="Calibri" w:cs="Times New Roman"/>
                  <w:color w:val="000000"/>
                  <w:sz w:val="20"/>
                  <w:lang w:eastAsia="cs-CZ"/>
                </w:rPr>
                <w:delText xml:space="preserve">Nesplnění kvality sleva </w:delText>
              </w:r>
              <w:r w:rsidDel="005B5456">
                <w:rPr>
                  <w:rFonts w:ascii="Calibri" w:eastAsia="Times New Roman" w:hAnsi="Calibri" w:cs="Times New Roman"/>
                  <w:b/>
                  <w:bCs/>
                  <w:color w:val="000000"/>
                  <w:sz w:val="20"/>
                  <w:lang w:eastAsia="cs-CZ"/>
                </w:rPr>
                <w:delText>20%</w:delText>
              </w:r>
              <w:r w:rsidDel="005B5456">
                <w:rPr>
                  <w:rFonts w:ascii="Calibri" w:eastAsia="Times New Roman" w:hAnsi="Calibri" w:cs="Times New Roman"/>
                  <w:color w:val="000000"/>
                  <w:sz w:val="20"/>
                  <w:lang w:eastAsia="cs-CZ"/>
                </w:rPr>
                <w:delText xml:space="preserve"> z ceny této služby</w:delText>
              </w:r>
            </w:del>
          </w:p>
        </w:tc>
        <w:tc>
          <w:tcPr>
            <w:tcW w:w="992" w:type="dxa"/>
            <w:tcBorders>
              <w:top w:val="nil"/>
              <w:left w:val="nil"/>
              <w:bottom w:val="dotted" w:sz="4" w:space="0" w:color="5B9BD5"/>
              <w:right w:val="nil"/>
            </w:tcBorders>
            <w:noWrap/>
            <w:vAlign w:val="center"/>
            <w:tcPrChange w:id="180"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181" w:author="." w:date="2016-10-12T09:15:00Z"/>
                <w:rFonts w:ascii="Calibri" w:eastAsia="Times New Roman" w:hAnsi="Calibri" w:cs="Times New Roman"/>
                <w:color w:val="000000"/>
                <w:sz w:val="20"/>
                <w:lang w:eastAsia="cs-CZ"/>
              </w:rPr>
            </w:pPr>
            <w:del w:id="182" w:author="." w:date="2016-10-12T09:15:00Z">
              <w:r w:rsidDel="005B5456">
                <w:rPr>
                  <w:rFonts w:ascii="Calibri" w:eastAsia="Times New Roman" w:hAnsi="Calibri" w:cs="Times New Roman"/>
                  <w:color w:val="000000"/>
                  <w:sz w:val="20"/>
                  <w:lang w:eastAsia="cs-CZ"/>
                </w:rPr>
                <w:delText> </w:delText>
              </w:r>
            </w:del>
          </w:p>
        </w:tc>
        <w:tc>
          <w:tcPr>
            <w:tcW w:w="1240" w:type="dxa"/>
            <w:tcBorders>
              <w:top w:val="nil"/>
              <w:left w:val="nil"/>
              <w:bottom w:val="dotted" w:sz="4" w:space="0" w:color="5B9BD5"/>
              <w:right w:val="nil"/>
            </w:tcBorders>
            <w:noWrap/>
            <w:vAlign w:val="center"/>
            <w:tcPrChange w:id="183" w:author="." w:date="2016-10-12T09:15:00Z">
              <w:tcPr>
                <w:tcW w:w="1240"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184" w:author="." w:date="2016-10-12T09:15:00Z"/>
                <w:rFonts w:ascii="Calibri" w:eastAsia="Times New Roman" w:hAnsi="Calibri" w:cs="Times New Roman"/>
                <w:color w:val="000000"/>
                <w:sz w:val="20"/>
                <w:lang w:eastAsia="cs-CZ"/>
              </w:rPr>
            </w:pPr>
            <w:del w:id="185" w:author="." w:date="2016-10-12T09:15:00Z">
              <w:r w:rsidDel="005B5456">
                <w:rPr>
                  <w:rFonts w:ascii="Calibri" w:eastAsia="Times New Roman" w:hAnsi="Calibri" w:cs="Times New Roman"/>
                  <w:color w:val="000000"/>
                  <w:sz w:val="20"/>
                  <w:lang w:eastAsia="cs-CZ"/>
                </w:rPr>
                <w:delText> </w:delText>
              </w:r>
            </w:del>
          </w:p>
        </w:tc>
      </w:tr>
      <w:tr w:rsidR="0067054F" w:rsidDel="005B5456" w:rsidTr="005B5456">
        <w:trPr>
          <w:trHeight w:val="300"/>
          <w:del w:id="186" w:author="." w:date="2016-10-12T09:15:00Z"/>
          <w:trPrChange w:id="187" w:author="." w:date="2016-10-12T09:15:00Z">
            <w:trPr>
              <w:trHeight w:val="300"/>
            </w:trPr>
          </w:trPrChange>
        </w:trPr>
        <w:tc>
          <w:tcPr>
            <w:tcW w:w="300" w:type="dxa"/>
            <w:tcBorders>
              <w:top w:val="nil"/>
              <w:left w:val="nil"/>
              <w:bottom w:val="dotted" w:sz="4" w:space="0" w:color="5B9BD5"/>
              <w:right w:val="nil"/>
            </w:tcBorders>
            <w:noWrap/>
            <w:vAlign w:val="bottom"/>
            <w:tcPrChange w:id="188" w:author="." w:date="2016-10-12T09:15:00Z">
              <w:tcPr>
                <w:tcW w:w="300" w:type="dxa"/>
                <w:tcBorders>
                  <w:top w:val="nil"/>
                  <w:left w:val="nil"/>
                  <w:bottom w:val="dotted" w:sz="4" w:space="0" w:color="5B9BD5"/>
                  <w:right w:val="nil"/>
                </w:tcBorders>
                <w:noWrap/>
                <w:vAlign w:val="bottom"/>
              </w:tcPr>
            </w:tcPrChange>
          </w:tcPr>
          <w:p w:rsidR="0067054F" w:rsidDel="005B5456" w:rsidRDefault="0067054F">
            <w:pPr>
              <w:spacing w:after="0" w:line="240" w:lineRule="auto"/>
              <w:rPr>
                <w:del w:id="189" w:author="." w:date="2016-10-12T09:15:00Z"/>
                <w:rFonts w:ascii="Calibri" w:eastAsia="Times New Roman" w:hAnsi="Calibri" w:cs="Times New Roman"/>
                <w:b/>
                <w:bCs/>
                <w:color w:val="000000"/>
                <w:sz w:val="20"/>
                <w:lang w:eastAsia="cs-CZ"/>
              </w:rPr>
            </w:pPr>
            <w:del w:id="190" w:author="." w:date="2016-10-12T09:15:00Z">
              <w:r w:rsidDel="005B5456">
                <w:rPr>
                  <w:rFonts w:ascii="Calibri" w:eastAsia="Times New Roman" w:hAnsi="Calibri" w:cs="Times New Roman"/>
                  <w:b/>
                  <w:bCs/>
                  <w:color w:val="000000"/>
                  <w:sz w:val="20"/>
                  <w:lang w:eastAsia="cs-CZ"/>
                </w:rPr>
                <w:delText> </w:delText>
              </w:r>
            </w:del>
          </w:p>
        </w:tc>
        <w:tc>
          <w:tcPr>
            <w:tcW w:w="6788" w:type="dxa"/>
            <w:tcBorders>
              <w:top w:val="nil"/>
              <w:left w:val="nil"/>
              <w:bottom w:val="dotted" w:sz="4" w:space="0" w:color="5B9BD5"/>
              <w:right w:val="nil"/>
            </w:tcBorders>
            <w:noWrap/>
            <w:vAlign w:val="center"/>
            <w:tcPrChange w:id="191" w:author="." w:date="2016-10-12T09:15:00Z">
              <w:tcPr>
                <w:tcW w:w="6788"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both"/>
              <w:rPr>
                <w:del w:id="192" w:author="." w:date="2016-10-12T09:15:00Z"/>
                <w:rFonts w:ascii="Calibri" w:eastAsia="Times New Roman" w:hAnsi="Calibri" w:cs="Times New Roman"/>
                <w:color w:val="000000"/>
                <w:sz w:val="20"/>
                <w:lang w:eastAsia="cs-CZ"/>
              </w:rPr>
            </w:pPr>
            <w:del w:id="193" w:author="." w:date="2016-10-12T09:15:00Z">
              <w:r w:rsidDel="005B5456">
                <w:rPr>
                  <w:rFonts w:ascii="Calibri" w:eastAsia="Times New Roman" w:hAnsi="Calibri" w:cs="Times New Roman"/>
                  <w:color w:val="000000"/>
                  <w:sz w:val="20"/>
                  <w:lang w:eastAsia="cs-CZ"/>
                </w:rPr>
                <w:delText>Služby bezpečnostní kontroly</w:delText>
              </w:r>
            </w:del>
          </w:p>
        </w:tc>
        <w:tc>
          <w:tcPr>
            <w:tcW w:w="4536" w:type="dxa"/>
            <w:gridSpan w:val="4"/>
            <w:tcBorders>
              <w:top w:val="dotted" w:sz="4" w:space="0" w:color="5B9BD5"/>
              <w:left w:val="nil"/>
              <w:bottom w:val="dotted" w:sz="4" w:space="0" w:color="5B9BD5"/>
              <w:right w:val="nil"/>
            </w:tcBorders>
            <w:noWrap/>
            <w:vAlign w:val="center"/>
            <w:tcPrChange w:id="194" w:author="." w:date="2016-10-12T09:15:00Z">
              <w:tcPr>
                <w:tcW w:w="4536" w:type="dxa"/>
                <w:gridSpan w:val="4"/>
                <w:tcBorders>
                  <w:top w:val="dotted" w:sz="4" w:space="0" w:color="5B9BD5"/>
                  <w:left w:val="nil"/>
                  <w:bottom w:val="dotted" w:sz="4" w:space="0" w:color="5B9BD5"/>
                  <w:right w:val="nil"/>
                </w:tcBorders>
                <w:noWrap/>
                <w:vAlign w:val="center"/>
              </w:tcPr>
            </w:tcPrChange>
          </w:tcPr>
          <w:p w:rsidR="0067054F" w:rsidDel="005B5456" w:rsidRDefault="0067054F">
            <w:pPr>
              <w:spacing w:after="0" w:line="240" w:lineRule="auto"/>
              <w:rPr>
                <w:del w:id="195" w:author="." w:date="2016-10-12T09:15:00Z"/>
                <w:rFonts w:ascii="Calibri" w:eastAsia="Times New Roman" w:hAnsi="Calibri" w:cs="Times New Roman"/>
                <w:color w:val="000000"/>
                <w:sz w:val="20"/>
                <w:lang w:eastAsia="cs-CZ"/>
              </w:rPr>
            </w:pPr>
            <w:del w:id="196" w:author="." w:date="2016-10-12T09:15:00Z">
              <w:r w:rsidDel="005B5456">
                <w:rPr>
                  <w:rFonts w:ascii="Calibri" w:eastAsia="Times New Roman" w:hAnsi="Calibri" w:cs="Times New Roman"/>
                  <w:color w:val="000000"/>
                  <w:sz w:val="20"/>
                  <w:lang w:eastAsia="cs-CZ"/>
                </w:rPr>
                <w:delText xml:space="preserve">Nesplnění kvality sleva </w:delText>
              </w:r>
              <w:r w:rsidDel="005B5456">
                <w:rPr>
                  <w:rFonts w:ascii="Calibri" w:eastAsia="Times New Roman" w:hAnsi="Calibri" w:cs="Times New Roman"/>
                  <w:b/>
                  <w:bCs/>
                  <w:color w:val="000000"/>
                  <w:sz w:val="20"/>
                  <w:lang w:eastAsia="cs-CZ"/>
                </w:rPr>
                <w:delText>20%</w:delText>
              </w:r>
              <w:r w:rsidDel="005B5456">
                <w:rPr>
                  <w:rFonts w:ascii="Calibri" w:eastAsia="Times New Roman" w:hAnsi="Calibri" w:cs="Times New Roman"/>
                  <w:color w:val="000000"/>
                  <w:sz w:val="20"/>
                  <w:lang w:eastAsia="cs-CZ"/>
                </w:rPr>
                <w:delText xml:space="preserve"> z ceny této služby</w:delText>
              </w:r>
            </w:del>
          </w:p>
        </w:tc>
        <w:tc>
          <w:tcPr>
            <w:tcW w:w="992" w:type="dxa"/>
            <w:tcBorders>
              <w:top w:val="nil"/>
              <w:left w:val="nil"/>
              <w:bottom w:val="dotted" w:sz="4" w:space="0" w:color="5B9BD5"/>
              <w:right w:val="nil"/>
            </w:tcBorders>
            <w:noWrap/>
            <w:vAlign w:val="center"/>
            <w:tcPrChange w:id="197"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198" w:author="." w:date="2016-10-12T09:15:00Z"/>
                <w:rFonts w:ascii="Calibri" w:eastAsia="Times New Roman" w:hAnsi="Calibri" w:cs="Times New Roman"/>
                <w:color w:val="000000"/>
                <w:sz w:val="20"/>
                <w:lang w:eastAsia="cs-CZ"/>
              </w:rPr>
            </w:pPr>
            <w:del w:id="199" w:author="." w:date="2016-10-12T09:15:00Z">
              <w:r w:rsidDel="005B5456">
                <w:rPr>
                  <w:rFonts w:ascii="Calibri" w:eastAsia="Times New Roman" w:hAnsi="Calibri" w:cs="Times New Roman"/>
                  <w:color w:val="000000"/>
                  <w:sz w:val="20"/>
                  <w:lang w:eastAsia="cs-CZ"/>
                </w:rPr>
                <w:delText> </w:delText>
              </w:r>
            </w:del>
          </w:p>
        </w:tc>
        <w:tc>
          <w:tcPr>
            <w:tcW w:w="1240" w:type="dxa"/>
            <w:tcBorders>
              <w:top w:val="nil"/>
              <w:left w:val="nil"/>
              <w:bottom w:val="dotted" w:sz="4" w:space="0" w:color="5B9BD5"/>
              <w:right w:val="nil"/>
            </w:tcBorders>
            <w:noWrap/>
            <w:vAlign w:val="center"/>
            <w:tcPrChange w:id="200" w:author="." w:date="2016-10-12T09:15:00Z">
              <w:tcPr>
                <w:tcW w:w="1240"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201" w:author="." w:date="2016-10-12T09:15:00Z"/>
                <w:rFonts w:ascii="Calibri" w:eastAsia="Times New Roman" w:hAnsi="Calibri" w:cs="Times New Roman"/>
                <w:color w:val="000000"/>
                <w:sz w:val="20"/>
                <w:lang w:eastAsia="cs-CZ"/>
              </w:rPr>
            </w:pPr>
            <w:del w:id="202" w:author="." w:date="2016-10-12T09:15:00Z">
              <w:r w:rsidDel="005B5456">
                <w:rPr>
                  <w:rFonts w:ascii="Calibri" w:eastAsia="Times New Roman" w:hAnsi="Calibri" w:cs="Times New Roman"/>
                  <w:color w:val="000000"/>
                  <w:sz w:val="20"/>
                  <w:lang w:eastAsia="cs-CZ"/>
                </w:rPr>
                <w:delText> </w:delText>
              </w:r>
            </w:del>
          </w:p>
        </w:tc>
      </w:tr>
      <w:tr w:rsidR="0067054F" w:rsidDel="005B5456" w:rsidTr="005B5456">
        <w:trPr>
          <w:trHeight w:val="300"/>
          <w:del w:id="203" w:author="." w:date="2016-10-12T09:15:00Z"/>
          <w:trPrChange w:id="204" w:author="." w:date="2016-10-12T09:15:00Z">
            <w:trPr>
              <w:trHeight w:val="300"/>
            </w:trPr>
          </w:trPrChange>
        </w:trPr>
        <w:tc>
          <w:tcPr>
            <w:tcW w:w="300" w:type="dxa"/>
            <w:tcBorders>
              <w:top w:val="nil"/>
              <w:left w:val="nil"/>
              <w:bottom w:val="dotted" w:sz="4" w:space="0" w:color="5B9BD5"/>
              <w:right w:val="nil"/>
            </w:tcBorders>
            <w:noWrap/>
            <w:vAlign w:val="bottom"/>
            <w:tcPrChange w:id="205" w:author="." w:date="2016-10-12T09:15:00Z">
              <w:tcPr>
                <w:tcW w:w="300" w:type="dxa"/>
                <w:tcBorders>
                  <w:top w:val="nil"/>
                  <w:left w:val="nil"/>
                  <w:bottom w:val="dotted" w:sz="4" w:space="0" w:color="5B9BD5"/>
                  <w:right w:val="nil"/>
                </w:tcBorders>
                <w:noWrap/>
                <w:vAlign w:val="bottom"/>
              </w:tcPr>
            </w:tcPrChange>
          </w:tcPr>
          <w:p w:rsidR="0067054F" w:rsidDel="005B5456" w:rsidRDefault="0067054F">
            <w:pPr>
              <w:spacing w:after="0" w:line="240" w:lineRule="auto"/>
              <w:rPr>
                <w:del w:id="206" w:author="." w:date="2016-10-12T09:15:00Z"/>
                <w:rFonts w:ascii="Calibri" w:eastAsia="Times New Roman" w:hAnsi="Calibri" w:cs="Times New Roman"/>
                <w:b/>
                <w:bCs/>
                <w:color w:val="000000"/>
                <w:sz w:val="20"/>
                <w:lang w:eastAsia="cs-CZ"/>
              </w:rPr>
            </w:pPr>
            <w:del w:id="207" w:author="." w:date="2016-10-12T09:15:00Z">
              <w:r w:rsidDel="005B5456">
                <w:rPr>
                  <w:rFonts w:ascii="Calibri" w:eastAsia="Times New Roman" w:hAnsi="Calibri" w:cs="Times New Roman"/>
                  <w:b/>
                  <w:bCs/>
                  <w:color w:val="000000"/>
                  <w:sz w:val="20"/>
                  <w:lang w:eastAsia="cs-CZ"/>
                </w:rPr>
                <w:delText> </w:delText>
              </w:r>
            </w:del>
          </w:p>
        </w:tc>
        <w:tc>
          <w:tcPr>
            <w:tcW w:w="6788" w:type="dxa"/>
            <w:tcBorders>
              <w:top w:val="nil"/>
              <w:left w:val="nil"/>
              <w:bottom w:val="dotted" w:sz="4" w:space="0" w:color="5B9BD5"/>
              <w:right w:val="nil"/>
            </w:tcBorders>
            <w:noWrap/>
            <w:vAlign w:val="center"/>
            <w:tcPrChange w:id="208" w:author="." w:date="2016-10-12T09:15:00Z">
              <w:tcPr>
                <w:tcW w:w="6788"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both"/>
              <w:rPr>
                <w:del w:id="209" w:author="." w:date="2016-10-12T09:15:00Z"/>
                <w:rFonts w:ascii="Calibri" w:eastAsia="Times New Roman" w:hAnsi="Calibri" w:cs="Times New Roman"/>
                <w:color w:val="000000"/>
                <w:sz w:val="20"/>
                <w:lang w:eastAsia="cs-CZ"/>
              </w:rPr>
            </w:pPr>
            <w:del w:id="210" w:author="." w:date="2016-10-12T09:15:00Z">
              <w:r w:rsidDel="005B5456">
                <w:rPr>
                  <w:rFonts w:ascii="Calibri" w:eastAsia="Times New Roman" w:hAnsi="Calibri" w:cs="Times New Roman"/>
                  <w:color w:val="000000"/>
                  <w:sz w:val="20"/>
                  <w:lang w:eastAsia="cs-CZ"/>
                </w:rPr>
                <w:delText>Služby správy systému</w:delText>
              </w:r>
            </w:del>
          </w:p>
        </w:tc>
        <w:tc>
          <w:tcPr>
            <w:tcW w:w="4536" w:type="dxa"/>
            <w:gridSpan w:val="4"/>
            <w:tcBorders>
              <w:top w:val="dotted" w:sz="4" w:space="0" w:color="5B9BD5"/>
              <w:left w:val="nil"/>
              <w:bottom w:val="dotted" w:sz="4" w:space="0" w:color="5B9BD5"/>
              <w:right w:val="nil"/>
            </w:tcBorders>
            <w:noWrap/>
            <w:vAlign w:val="center"/>
            <w:tcPrChange w:id="211" w:author="." w:date="2016-10-12T09:15:00Z">
              <w:tcPr>
                <w:tcW w:w="4536" w:type="dxa"/>
                <w:gridSpan w:val="4"/>
                <w:tcBorders>
                  <w:top w:val="dotted" w:sz="4" w:space="0" w:color="5B9BD5"/>
                  <w:left w:val="nil"/>
                  <w:bottom w:val="dotted" w:sz="4" w:space="0" w:color="5B9BD5"/>
                  <w:right w:val="nil"/>
                </w:tcBorders>
                <w:noWrap/>
                <w:vAlign w:val="center"/>
              </w:tcPr>
            </w:tcPrChange>
          </w:tcPr>
          <w:p w:rsidR="0067054F" w:rsidDel="005B5456" w:rsidRDefault="0067054F">
            <w:pPr>
              <w:spacing w:after="0" w:line="240" w:lineRule="auto"/>
              <w:rPr>
                <w:del w:id="212" w:author="." w:date="2016-10-12T09:15:00Z"/>
                <w:rFonts w:ascii="Calibri" w:eastAsia="Times New Roman" w:hAnsi="Calibri" w:cs="Times New Roman"/>
                <w:color w:val="000000"/>
                <w:sz w:val="20"/>
                <w:lang w:eastAsia="cs-CZ"/>
              </w:rPr>
            </w:pPr>
            <w:del w:id="213" w:author="." w:date="2016-10-12T09:15:00Z">
              <w:r w:rsidDel="005B5456">
                <w:rPr>
                  <w:rFonts w:ascii="Calibri" w:eastAsia="Times New Roman" w:hAnsi="Calibri" w:cs="Times New Roman"/>
                  <w:color w:val="000000"/>
                  <w:sz w:val="20"/>
                  <w:lang w:eastAsia="cs-CZ"/>
                </w:rPr>
                <w:delText xml:space="preserve">Nesplnění kvality sleva </w:delText>
              </w:r>
              <w:r w:rsidDel="005B5456">
                <w:rPr>
                  <w:rFonts w:ascii="Calibri" w:eastAsia="Times New Roman" w:hAnsi="Calibri" w:cs="Times New Roman"/>
                  <w:b/>
                  <w:bCs/>
                  <w:color w:val="000000"/>
                  <w:sz w:val="20"/>
                  <w:lang w:eastAsia="cs-CZ"/>
                </w:rPr>
                <w:delText>20%</w:delText>
              </w:r>
              <w:r w:rsidDel="005B5456">
                <w:rPr>
                  <w:rFonts w:ascii="Calibri" w:eastAsia="Times New Roman" w:hAnsi="Calibri" w:cs="Times New Roman"/>
                  <w:color w:val="000000"/>
                  <w:sz w:val="20"/>
                  <w:lang w:eastAsia="cs-CZ"/>
                </w:rPr>
                <w:delText xml:space="preserve"> z ceny této služby</w:delText>
              </w:r>
            </w:del>
          </w:p>
        </w:tc>
        <w:tc>
          <w:tcPr>
            <w:tcW w:w="992" w:type="dxa"/>
            <w:tcBorders>
              <w:top w:val="nil"/>
              <w:left w:val="nil"/>
              <w:bottom w:val="dotted" w:sz="4" w:space="0" w:color="5B9BD5"/>
              <w:right w:val="nil"/>
            </w:tcBorders>
            <w:noWrap/>
            <w:vAlign w:val="center"/>
            <w:tcPrChange w:id="214"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215" w:author="." w:date="2016-10-12T09:15:00Z"/>
                <w:rFonts w:ascii="Calibri" w:eastAsia="Times New Roman" w:hAnsi="Calibri" w:cs="Times New Roman"/>
                <w:color w:val="000000"/>
                <w:sz w:val="20"/>
                <w:lang w:eastAsia="cs-CZ"/>
              </w:rPr>
            </w:pPr>
            <w:del w:id="216" w:author="." w:date="2016-10-12T09:15:00Z">
              <w:r w:rsidDel="005B5456">
                <w:rPr>
                  <w:rFonts w:ascii="Calibri" w:eastAsia="Times New Roman" w:hAnsi="Calibri" w:cs="Times New Roman"/>
                  <w:color w:val="000000"/>
                  <w:sz w:val="20"/>
                  <w:lang w:eastAsia="cs-CZ"/>
                </w:rPr>
                <w:delText> </w:delText>
              </w:r>
            </w:del>
          </w:p>
        </w:tc>
        <w:tc>
          <w:tcPr>
            <w:tcW w:w="1240" w:type="dxa"/>
            <w:tcBorders>
              <w:top w:val="nil"/>
              <w:left w:val="nil"/>
              <w:bottom w:val="dotted" w:sz="4" w:space="0" w:color="5B9BD5"/>
              <w:right w:val="nil"/>
            </w:tcBorders>
            <w:noWrap/>
            <w:vAlign w:val="center"/>
            <w:tcPrChange w:id="217" w:author="." w:date="2016-10-12T09:15:00Z">
              <w:tcPr>
                <w:tcW w:w="1240"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218" w:author="." w:date="2016-10-12T09:15:00Z"/>
                <w:rFonts w:ascii="Calibri" w:eastAsia="Times New Roman" w:hAnsi="Calibri" w:cs="Times New Roman"/>
                <w:color w:val="000000"/>
                <w:sz w:val="20"/>
                <w:lang w:eastAsia="cs-CZ"/>
              </w:rPr>
            </w:pPr>
            <w:del w:id="219" w:author="." w:date="2016-10-12T09:15:00Z">
              <w:r w:rsidDel="005B5456">
                <w:rPr>
                  <w:rFonts w:ascii="Calibri" w:eastAsia="Times New Roman" w:hAnsi="Calibri" w:cs="Times New Roman"/>
                  <w:color w:val="000000"/>
                  <w:sz w:val="20"/>
                  <w:lang w:eastAsia="cs-CZ"/>
                </w:rPr>
                <w:delText> </w:delText>
              </w:r>
            </w:del>
          </w:p>
        </w:tc>
      </w:tr>
      <w:tr w:rsidR="0067054F" w:rsidDel="005B5456" w:rsidTr="005B5456">
        <w:trPr>
          <w:trHeight w:val="300"/>
          <w:del w:id="220" w:author="." w:date="2016-10-12T09:15:00Z"/>
          <w:trPrChange w:id="221" w:author="." w:date="2016-10-12T09:15:00Z">
            <w:trPr>
              <w:trHeight w:val="300"/>
            </w:trPr>
          </w:trPrChange>
        </w:trPr>
        <w:tc>
          <w:tcPr>
            <w:tcW w:w="300" w:type="dxa"/>
            <w:tcBorders>
              <w:top w:val="nil"/>
              <w:left w:val="nil"/>
              <w:bottom w:val="dotted" w:sz="4" w:space="0" w:color="5B9BD5"/>
              <w:right w:val="nil"/>
            </w:tcBorders>
            <w:noWrap/>
            <w:vAlign w:val="bottom"/>
            <w:tcPrChange w:id="222" w:author="." w:date="2016-10-12T09:15:00Z">
              <w:tcPr>
                <w:tcW w:w="300" w:type="dxa"/>
                <w:tcBorders>
                  <w:top w:val="nil"/>
                  <w:left w:val="nil"/>
                  <w:bottom w:val="dotted" w:sz="4" w:space="0" w:color="5B9BD5"/>
                  <w:right w:val="nil"/>
                </w:tcBorders>
                <w:noWrap/>
                <w:vAlign w:val="bottom"/>
              </w:tcPr>
            </w:tcPrChange>
          </w:tcPr>
          <w:p w:rsidR="0067054F" w:rsidDel="005B5456" w:rsidRDefault="0067054F">
            <w:pPr>
              <w:spacing w:after="0" w:line="240" w:lineRule="auto"/>
              <w:rPr>
                <w:del w:id="223" w:author="." w:date="2016-10-12T09:15:00Z"/>
                <w:rFonts w:ascii="Calibri" w:eastAsia="Times New Roman" w:hAnsi="Calibri" w:cs="Times New Roman"/>
                <w:b/>
                <w:bCs/>
                <w:color w:val="000000"/>
                <w:sz w:val="20"/>
                <w:lang w:eastAsia="cs-CZ"/>
              </w:rPr>
            </w:pPr>
            <w:del w:id="224" w:author="." w:date="2016-10-12T09:15:00Z">
              <w:r w:rsidDel="005B5456">
                <w:rPr>
                  <w:rFonts w:ascii="Calibri" w:eastAsia="Times New Roman" w:hAnsi="Calibri" w:cs="Times New Roman"/>
                  <w:b/>
                  <w:bCs/>
                  <w:color w:val="000000"/>
                  <w:sz w:val="20"/>
                  <w:lang w:eastAsia="cs-CZ"/>
                </w:rPr>
                <w:delText> </w:delText>
              </w:r>
            </w:del>
          </w:p>
        </w:tc>
        <w:tc>
          <w:tcPr>
            <w:tcW w:w="6788" w:type="dxa"/>
            <w:tcBorders>
              <w:top w:val="nil"/>
              <w:left w:val="nil"/>
              <w:bottom w:val="dotted" w:sz="4" w:space="0" w:color="5B9BD5"/>
              <w:right w:val="nil"/>
            </w:tcBorders>
            <w:noWrap/>
            <w:vAlign w:val="center"/>
            <w:tcPrChange w:id="225" w:author="." w:date="2016-10-12T09:15:00Z">
              <w:tcPr>
                <w:tcW w:w="6788"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both"/>
              <w:rPr>
                <w:del w:id="226" w:author="." w:date="2016-10-12T09:15:00Z"/>
                <w:rFonts w:ascii="Calibri" w:eastAsia="Times New Roman" w:hAnsi="Calibri" w:cs="Times New Roman"/>
                <w:color w:val="000000"/>
                <w:sz w:val="20"/>
                <w:lang w:eastAsia="cs-CZ"/>
              </w:rPr>
            </w:pPr>
            <w:del w:id="227" w:author="." w:date="2016-10-12T09:15:00Z">
              <w:r w:rsidDel="005B5456">
                <w:rPr>
                  <w:rFonts w:ascii="Calibri" w:eastAsia="Times New Roman" w:hAnsi="Calibri" w:cs="Times New Roman"/>
                  <w:color w:val="000000"/>
                  <w:sz w:val="20"/>
                  <w:lang w:eastAsia="cs-CZ"/>
                </w:rPr>
                <w:delText>Služby zálohování a obnovy</w:delText>
              </w:r>
            </w:del>
          </w:p>
        </w:tc>
        <w:tc>
          <w:tcPr>
            <w:tcW w:w="4536" w:type="dxa"/>
            <w:gridSpan w:val="4"/>
            <w:tcBorders>
              <w:top w:val="dotted" w:sz="4" w:space="0" w:color="5B9BD5"/>
              <w:left w:val="nil"/>
              <w:bottom w:val="dotted" w:sz="4" w:space="0" w:color="5B9BD5"/>
              <w:right w:val="nil"/>
            </w:tcBorders>
            <w:noWrap/>
            <w:vAlign w:val="center"/>
            <w:tcPrChange w:id="228" w:author="." w:date="2016-10-12T09:15:00Z">
              <w:tcPr>
                <w:tcW w:w="4536" w:type="dxa"/>
                <w:gridSpan w:val="4"/>
                <w:tcBorders>
                  <w:top w:val="dotted" w:sz="4" w:space="0" w:color="5B9BD5"/>
                  <w:left w:val="nil"/>
                  <w:bottom w:val="dotted" w:sz="4" w:space="0" w:color="5B9BD5"/>
                  <w:right w:val="nil"/>
                </w:tcBorders>
                <w:noWrap/>
                <w:vAlign w:val="center"/>
              </w:tcPr>
            </w:tcPrChange>
          </w:tcPr>
          <w:p w:rsidR="0067054F" w:rsidDel="005B5456" w:rsidRDefault="0067054F">
            <w:pPr>
              <w:spacing w:after="0" w:line="240" w:lineRule="auto"/>
              <w:rPr>
                <w:del w:id="229" w:author="." w:date="2016-10-12T09:15:00Z"/>
                <w:rFonts w:ascii="Calibri" w:eastAsia="Times New Roman" w:hAnsi="Calibri" w:cs="Times New Roman"/>
                <w:color w:val="000000"/>
                <w:sz w:val="20"/>
                <w:lang w:eastAsia="cs-CZ"/>
              </w:rPr>
            </w:pPr>
            <w:del w:id="230" w:author="." w:date="2016-10-12T09:15:00Z">
              <w:r w:rsidDel="005B5456">
                <w:rPr>
                  <w:rFonts w:ascii="Calibri" w:eastAsia="Times New Roman" w:hAnsi="Calibri" w:cs="Times New Roman"/>
                  <w:color w:val="000000"/>
                  <w:sz w:val="20"/>
                  <w:lang w:eastAsia="cs-CZ"/>
                </w:rPr>
                <w:delText xml:space="preserve">Nesplnění kvality sleva </w:delText>
              </w:r>
              <w:r w:rsidDel="005B5456">
                <w:rPr>
                  <w:rFonts w:ascii="Calibri" w:eastAsia="Times New Roman" w:hAnsi="Calibri" w:cs="Times New Roman"/>
                  <w:b/>
                  <w:bCs/>
                  <w:color w:val="000000"/>
                  <w:sz w:val="20"/>
                  <w:lang w:eastAsia="cs-CZ"/>
                </w:rPr>
                <w:delText>20%</w:delText>
              </w:r>
              <w:r w:rsidDel="005B5456">
                <w:rPr>
                  <w:rFonts w:ascii="Calibri" w:eastAsia="Times New Roman" w:hAnsi="Calibri" w:cs="Times New Roman"/>
                  <w:color w:val="000000"/>
                  <w:sz w:val="20"/>
                  <w:lang w:eastAsia="cs-CZ"/>
                </w:rPr>
                <w:delText xml:space="preserve"> z ceny této služby</w:delText>
              </w:r>
            </w:del>
          </w:p>
        </w:tc>
        <w:tc>
          <w:tcPr>
            <w:tcW w:w="992" w:type="dxa"/>
            <w:tcBorders>
              <w:top w:val="nil"/>
              <w:left w:val="nil"/>
              <w:bottom w:val="dotted" w:sz="4" w:space="0" w:color="5B9BD5"/>
              <w:right w:val="nil"/>
            </w:tcBorders>
            <w:noWrap/>
            <w:vAlign w:val="center"/>
            <w:tcPrChange w:id="231"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232" w:author="." w:date="2016-10-12T09:15:00Z"/>
                <w:rFonts w:ascii="Calibri" w:eastAsia="Times New Roman" w:hAnsi="Calibri" w:cs="Times New Roman"/>
                <w:color w:val="000000"/>
                <w:sz w:val="20"/>
                <w:lang w:eastAsia="cs-CZ"/>
              </w:rPr>
            </w:pPr>
            <w:del w:id="233" w:author="." w:date="2016-10-12T09:15:00Z">
              <w:r w:rsidDel="005B5456">
                <w:rPr>
                  <w:rFonts w:ascii="Calibri" w:eastAsia="Times New Roman" w:hAnsi="Calibri" w:cs="Times New Roman"/>
                  <w:color w:val="000000"/>
                  <w:sz w:val="20"/>
                  <w:lang w:eastAsia="cs-CZ"/>
                </w:rPr>
                <w:delText> </w:delText>
              </w:r>
            </w:del>
          </w:p>
        </w:tc>
        <w:tc>
          <w:tcPr>
            <w:tcW w:w="1240" w:type="dxa"/>
            <w:tcBorders>
              <w:top w:val="nil"/>
              <w:left w:val="nil"/>
              <w:bottom w:val="dotted" w:sz="4" w:space="0" w:color="5B9BD5"/>
              <w:right w:val="nil"/>
            </w:tcBorders>
            <w:noWrap/>
            <w:vAlign w:val="center"/>
            <w:tcPrChange w:id="234" w:author="." w:date="2016-10-12T09:15:00Z">
              <w:tcPr>
                <w:tcW w:w="1240"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235" w:author="." w:date="2016-10-12T09:15:00Z"/>
                <w:rFonts w:ascii="Calibri" w:eastAsia="Times New Roman" w:hAnsi="Calibri" w:cs="Times New Roman"/>
                <w:color w:val="000000"/>
                <w:sz w:val="20"/>
                <w:lang w:eastAsia="cs-CZ"/>
              </w:rPr>
            </w:pPr>
            <w:del w:id="236" w:author="." w:date="2016-10-12T09:15:00Z">
              <w:r w:rsidDel="005B5456">
                <w:rPr>
                  <w:rFonts w:ascii="Calibri" w:eastAsia="Times New Roman" w:hAnsi="Calibri" w:cs="Times New Roman"/>
                  <w:color w:val="000000"/>
                  <w:sz w:val="20"/>
                  <w:lang w:eastAsia="cs-CZ"/>
                </w:rPr>
                <w:delText> </w:delText>
              </w:r>
            </w:del>
          </w:p>
        </w:tc>
      </w:tr>
      <w:tr w:rsidR="0067054F" w:rsidDel="005B5456" w:rsidTr="005B5456">
        <w:trPr>
          <w:trHeight w:val="300"/>
          <w:del w:id="237" w:author="." w:date="2016-10-12T09:15:00Z"/>
          <w:trPrChange w:id="238" w:author="." w:date="2016-10-12T09:15:00Z">
            <w:trPr>
              <w:trHeight w:val="300"/>
            </w:trPr>
          </w:trPrChange>
        </w:trPr>
        <w:tc>
          <w:tcPr>
            <w:tcW w:w="300" w:type="dxa"/>
            <w:tcBorders>
              <w:top w:val="nil"/>
              <w:left w:val="nil"/>
              <w:bottom w:val="dotted" w:sz="4" w:space="0" w:color="5B9BD5"/>
              <w:right w:val="nil"/>
            </w:tcBorders>
            <w:noWrap/>
            <w:vAlign w:val="bottom"/>
            <w:tcPrChange w:id="239" w:author="." w:date="2016-10-12T09:15:00Z">
              <w:tcPr>
                <w:tcW w:w="300" w:type="dxa"/>
                <w:tcBorders>
                  <w:top w:val="nil"/>
                  <w:left w:val="nil"/>
                  <w:bottom w:val="dotted" w:sz="4" w:space="0" w:color="5B9BD5"/>
                  <w:right w:val="nil"/>
                </w:tcBorders>
                <w:noWrap/>
                <w:vAlign w:val="bottom"/>
              </w:tcPr>
            </w:tcPrChange>
          </w:tcPr>
          <w:p w:rsidR="0067054F" w:rsidDel="005B5456" w:rsidRDefault="0067054F">
            <w:pPr>
              <w:spacing w:after="0" w:line="240" w:lineRule="auto"/>
              <w:rPr>
                <w:del w:id="240" w:author="." w:date="2016-10-12T09:15:00Z"/>
                <w:rFonts w:ascii="Calibri" w:eastAsia="Times New Roman" w:hAnsi="Calibri" w:cs="Times New Roman"/>
                <w:b/>
                <w:bCs/>
                <w:color w:val="000000"/>
                <w:sz w:val="20"/>
                <w:lang w:eastAsia="cs-CZ"/>
              </w:rPr>
            </w:pPr>
            <w:del w:id="241" w:author="." w:date="2016-10-12T09:15:00Z">
              <w:r w:rsidDel="005B5456">
                <w:rPr>
                  <w:rFonts w:ascii="Calibri" w:eastAsia="Times New Roman" w:hAnsi="Calibri" w:cs="Times New Roman"/>
                  <w:b/>
                  <w:bCs/>
                  <w:color w:val="000000"/>
                  <w:sz w:val="20"/>
                  <w:lang w:eastAsia="cs-CZ"/>
                </w:rPr>
                <w:delText> </w:delText>
              </w:r>
            </w:del>
          </w:p>
        </w:tc>
        <w:tc>
          <w:tcPr>
            <w:tcW w:w="6788" w:type="dxa"/>
            <w:tcBorders>
              <w:top w:val="nil"/>
              <w:left w:val="nil"/>
              <w:bottom w:val="dotted" w:sz="4" w:space="0" w:color="5B9BD5"/>
              <w:right w:val="nil"/>
            </w:tcBorders>
            <w:noWrap/>
            <w:vAlign w:val="center"/>
            <w:tcPrChange w:id="242" w:author="." w:date="2016-10-12T09:15:00Z">
              <w:tcPr>
                <w:tcW w:w="6788"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both"/>
              <w:rPr>
                <w:del w:id="243" w:author="." w:date="2016-10-12T09:15:00Z"/>
                <w:rFonts w:ascii="Calibri" w:eastAsia="Times New Roman" w:hAnsi="Calibri" w:cs="Times New Roman"/>
                <w:color w:val="000000"/>
                <w:sz w:val="20"/>
                <w:lang w:eastAsia="cs-CZ"/>
              </w:rPr>
            </w:pPr>
            <w:del w:id="244" w:author="." w:date="2016-10-12T09:15:00Z">
              <w:r w:rsidDel="005B5456">
                <w:rPr>
                  <w:rFonts w:ascii="Calibri" w:eastAsia="Times New Roman" w:hAnsi="Calibri" w:cs="Times New Roman"/>
                  <w:color w:val="000000"/>
                  <w:sz w:val="20"/>
                  <w:lang w:eastAsia="cs-CZ"/>
                </w:rPr>
                <w:delText>Služba údržby dokumentace</w:delText>
              </w:r>
            </w:del>
          </w:p>
        </w:tc>
        <w:tc>
          <w:tcPr>
            <w:tcW w:w="4536" w:type="dxa"/>
            <w:gridSpan w:val="4"/>
            <w:tcBorders>
              <w:top w:val="dotted" w:sz="4" w:space="0" w:color="5B9BD5"/>
              <w:left w:val="nil"/>
              <w:bottom w:val="dotted" w:sz="4" w:space="0" w:color="5B9BD5"/>
              <w:right w:val="nil"/>
            </w:tcBorders>
            <w:noWrap/>
            <w:vAlign w:val="center"/>
            <w:tcPrChange w:id="245" w:author="." w:date="2016-10-12T09:15:00Z">
              <w:tcPr>
                <w:tcW w:w="4536" w:type="dxa"/>
                <w:gridSpan w:val="4"/>
                <w:tcBorders>
                  <w:top w:val="dotted" w:sz="4" w:space="0" w:color="5B9BD5"/>
                  <w:left w:val="nil"/>
                  <w:bottom w:val="dotted" w:sz="4" w:space="0" w:color="5B9BD5"/>
                  <w:right w:val="nil"/>
                </w:tcBorders>
                <w:noWrap/>
                <w:vAlign w:val="center"/>
              </w:tcPr>
            </w:tcPrChange>
          </w:tcPr>
          <w:p w:rsidR="0067054F" w:rsidDel="005B5456" w:rsidRDefault="0067054F">
            <w:pPr>
              <w:spacing w:after="0" w:line="240" w:lineRule="auto"/>
              <w:rPr>
                <w:del w:id="246" w:author="." w:date="2016-10-12T09:15:00Z"/>
                <w:rFonts w:ascii="Calibri" w:eastAsia="Times New Roman" w:hAnsi="Calibri" w:cs="Times New Roman"/>
                <w:color w:val="000000"/>
                <w:sz w:val="20"/>
                <w:lang w:eastAsia="cs-CZ"/>
              </w:rPr>
            </w:pPr>
            <w:del w:id="247" w:author="." w:date="2016-10-12T09:15:00Z">
              <w:r w:rsidDel="005B5456">
                <w:rPr>
                  <w:rFonts w:ascii="Calibri" w:eastAsia="Times New Roman" w:hAnsi="Calibri" w:cs="Times New Roman"/>
                  <w:color w:val="000000"/>
                  <w:sz w:val="20"/>
                  <w:lang w:eastAsia="cs-CZ"/>
                </w:rPr>
                <w:delText xml:space="preserve">Nesplnění kvality sleva </w:delText>
              </w:r>
              <w:r w:rsidDel="005B5456">
                <w:rPr>
                  <w:rFonts w:ascii="Calibri" w:eastAsia="Times New Roman" w:hAnsi="Calibri" w:cs="Times New Roman"/>
                  <w:b/>
                  <w:bCs/>
                  <w:color w:val="000000"/>
                  <w:sz w:val="20"/>
                  <w:lang w:eastAsia="cs-CZ"/>
                </w:rPr>
                <w:delText>20%</w:delText>
              </w:r>
              <w:r w:rsidDel="005B5456">
                <w:rPr>
                  <w:rFonts w:ascii="Calibri" w:eastAsia="Times New Roman" w:hAnsi="Calibri" w:cs="Times New Roman"/>
                  <w:color w:val="000000"/>
                  <w:sz w:val="20"/>
                  <w:lang w:eastAsia="cs-CZ"/>
                </w:rPr>
                <w:delText xml:space="preserve"> z ceny této služby</w:delText>
              </w:r>
            </w:del>
          </w:p>
        </w:tc>
        <w:tc>
          <w:tcPr>
            <w:tcW w:w="992" w:type="dxa"/>
            <w:tcBorders>
              <w:top w:val="nil"/>
              <w:left w:val="nil"/>
              <w:bottom w:val="dotted" w:sz="4" w:space="0" w:color="5B9BD5"/>
              <w:right w:val="nil"/>
            </w:tcBorders>
            <w:noWrap/>
            <w:vAlign w:val="center"/>
            <w:tcPrChange w:id="248"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249" w:author="." w:date="2016-10-12T09:15:00Z"/>
                <w:rFonts w:ascii="Calibri" w:eastAsia="Times New Roman" w:hAnsi="Calibri" w:cs="Times New Roman"/>
                <w:color w:val="000000"/>
                <w:sz w:val="20"/>
                <w:lang w:eastAsia="cs-CZ"/>
              </w:rPr>
            </w:pPr>
            <w:del w:id="250" w:author="." w:date="2016-10-12T09:15:00Z">
              <w:r w:rsidDel="005B5456">
                <w:rPr>
                  <w:rFonts w:ascii="Calibri" w:eastAsia="Times New Roman" w:hAnsi="Calibri" w:cs="Times New Roman"/>
                  <w:color w:val="000000"/>
                  <w:sz w:val="20"/>
                  <w:lang w:eastAsia="cs-CZ"/>
                </w:rPr>
                <w:delText> </w:delText>
              </w:r>
            </w:del>
          </w:p>
        </w:tc>
        <w:tc>
          <w:tcPr>
            <w:tcW w:w="1240" w:type="dxa"/>
            <w:tcBorders>
              <w:top w:val="nil"/>
              <w:left w:val="nil"/>
              <w:bottom w:val="dotted" w:sz="4" w:space="0" w:color="5B9BD5"/>
              <w:right w:val="nil"/>
            </w:tcBorders>
            <w:noWrap/>
            <w:vAlign w:val="center"/>
            <w:tcPrChange w:id="251" w:author="." w:date="2016-10-12T09:15:00Z">
              <w:tcPr>
                <w:tcW w:w="1240"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252" w:author="." w:date="2016-10-12T09:15:00Z"/>
                <w:rFonts w:ascii="Calibri" w:eastAsia="Times New Roman" w:hAnsi="Calibri" w:cs="Times New Roman"/>
                <w:color w:val="000000"/>
                <w:sz w:val="20"/>
                <w:lang w:eastAsia="cs-CZ"/>
              </w:rPr>
            </w:pPr>
            <w:del w:id="253" w:author="." w:date="2016-10-12T09:15:00Z">
              <w:r w:rsidDel="005B5456">
                <w:rPr>
                  <w:rFonts w:ascii="Calibri" w:eastAsia="Times New Roman" w:hAnsi="Calibri" w:cs="Times New Roman"/>
                  <w:color w:val="000000"/>
                  <w:sz w:val="20"/>
                  <w:lang w:eastAsia="cs-CZ"/>
                </w:rPr>
                <w:delText> </w:delText>
              </w:r>
            </w:del>
          </w:p>
        </w:tc>
      </w:tr>
      <w:tr w:rsidR="0067054F" w:rsidDel="005B5456" w:rsidTr="005B5456">
        <w:trPr>
          <w:trHeight w:val="300"/>
          <w:del w:id="254" w:author="." w:date="2016-10-12T09:15:00Z"/>
          <w:trPrChange w:id="255" w:author="." w:date="2016-10-12T09:15:00Z">
            <w:trPr>
              <w:trHeight w:val="300"/>
            </w:trPr>
          </w:trPrChange>
        </w:trPr>
        <w:tc>
          <w:tcPr>
            <w:tcW w:w="300" w:type="dxa"/>
            <w:tcBorders>
              <w:top w:val="nil"/>
              <w:left w:val="nil"/>
              <w:bottom w:val="dotted" w:sz="4" w:space="0" w:color="5B9BD5"/>
              <w:right w:val="nil"/>
            </w:tcBorders>
            <w:noWrap/>
            <w:vAlign w:val="bottom"/>
            <w:tcPrChange w:id="256" w:author="." w:date="2016-10-12T09:15:00Z">
              <w:tcPr>
                <w:tcW w:w="300" w:type="dxa"/>
                <w:tcBorders>
                  <w:top w:val="nil"/>
                  <w:left w:val="nil"/>
                  <w:bottom w:val="dotted" w:sz="4" w:space="0" w:color="5B9BD5"/>
                  <w:right w:val="nil"/>
                </w:tcBorders>
                <w:noWrap/>
                <w:vAlign w:val="bottom"/>
              </w:tcPr>
            </w:tcPrChange>
          </w:tcPr>
          <w:p w:rsidR="0067054F" w:rsidDel="005B5456" w:rsidRDefault="0067054F">
            <w:pPr>
              <w:spacing w:after="0" w:line="240" w:lineRule="auto"/>
              <w:rPr>
                <w:del w:id="257" w:author="." w:date="2016-10-12T09:15:00Z"/>
                <w:rFonts w:ascii="Calibri" w:eastAsia="Times New Roman" w:hAnsi="Calibri" w:cs="Times New Roman"/>
                <w:b/>
                <w:bCs/>
                <w:color w:val="000000"/>
                <w:sz w:val="20"/>
                <w:lang w:eastAsia="cs-CZ"/>
              </w:rPr>
            </w:pPr>
            <w:del w:id="258" w:author="." w:date="2016-10-12T09:15:00Z">
              <w:r w:rsidDel="005B5456">
                <w:rPr>
                  <w:rFonts w:ascii="Calibri" w:eastAsia="Times New Roman" w:hAnsi="Calibri" w:cs="Times New Roman"/>
                  <w:b/>
                  <w:bCs/>
                  <w:color w:val="000000"/>
                  <w:sz w:val="20"/>
                  <w:lang w:eastAsia="cs-CZ"/>
                </w:rPr>
                <w:delText> </w:delText>
              </w:r>
            </w:del>
          </w:p>
        </w:tc>
        <w:tc>
          <w:tcPr>
            <w:tcW w:w="6788" w:type="dxa"/>
            <w:tcBorders>
              <w:top w:val="nil"/>
              <w:left w:val="nil"/>
              <w:bottom w:val="dotted" w:sz="4" w:space="0" w:color="5B9BD5"/>
              <w:right w:val="nil"/>
            </w:tcBorders>
            <w:noWrap/>
            <w:vAlign w:val="center"/>
            <w:tcPrChange w:id="259" w:author="." w:date="2016-10-12T09:15:00Z">
              <w:tcPr>
                <w:tcW w:w="6788"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both"/>
              <w:rPr>
                <w:del w:id="260" w:author="." w:date="2016-10-12T09:15:00Z"/>
                <w:rFonts w:ascii="Calibri" w:eastAsia="Times New Roman" w:hAnsi="Calibri" w:cs="Times New Roman"/>
                <w:color w:val="000000"/>
                <w:sz w:val="20"/>
                <w:lang w:eastAsia="cs-CZ"/>
              </w:rPr>
            </w:pPr>
            <w:del w:id="261" w:author="." w:date="2016-10-12T09:15:00Z">
              <w:r w:rsidDel="005B5456">
                <w:rPr>
                  <w:rFonts w:ascii="Calibri" w:eastAsia="Times New Roman" w:hAnsi="Calibri" w:cs="Times New Roman"/>
                  <w:color w:val="000000"/>
                  <w:sz w:val="20"/>
                  <w:lang w:eastAsia="cs-CZ"/>
                </w:rPr>
                <w:delText>Služby systémové udržitelnosti</w:delText>
              </w:r>
            </w:del>
          </w:p>
        </w:tc>
        <w:tc>
          <w:tcPr>
            <w:tcW w:w="4536" w:type="dxa"/>
            <w:gridSpan w:val="4"/>
            <w:tcBorders>
              <w:top w:val="dotted" w:sz="4" w:space="0" w:color="5B9BD5"/>
              <w:left w:val="nil"/>
              <w:bottom w:val="dotted" w:sz="4" w:space="0" w:color="5B9BD5"/>
              <w:right w:val="nil"/>
            </w:tcBorders>
            <w:noWrap/>
            <w:vAlign w:val="center"/>
            <w:tcPrChange w:id="262" w:author="." w:date="2016-10-12T09:15:00Z">
              <w:tcPr>
                <w:tcW w:w="4536" w:type="dxa"/>
                <w:gridSpan w:val="4"/>
                <w:tcBorders>
                  <w:top w:val="dotted" w:sz="4" w:space="0" w:color="5B9BD5"/>
                  <w:left w:val="nil"/>
                  <w:bottom w:val="dotted" w:sz="4" w:space="0" w:color="5B9BD5"/>
                  <w:right w:val="nil"/>
                </w:tcBorders>
                <w:noWrap/>
                <w:vAlign w:val="center"/>
              </w:tcPr>
            </w:tcPrChange>
          </w:tcPr>
          <w:p w:rsidR="0067054F" w:rsidDel="005B5456" w:rsidRDefault="0067054F">
            <w:pPr>
              <w:spacing w:after="0" w:line="240" w:lineRule="auto"/>
              <w:rPr>
                <w:del w:id="263" w:author="." w:date="2016-10-12T09:15:00Z"/>
                <w:rFonts w:ascii="Calibri" w:eastAsia="Times New Roman" w:hAnsi="Calibri" w:cs="Times New Roman"/>
                <w:color w:val="000000"/>
                <w:sz w:val="20"/>
                <w:lang w:eastAsia="cs-CZ"/>
              </w:rPr>
            </w:pPr>
            <w:del w:id="264" w:author="." w:date="2016-10-12T09:15:00Z">
              <w:r w:rsidDel="005B5456">
                <w:rPr>
                  <w:rFonts w:ascii="Calibri" w:eastAsia="Times New Roman" w:hAnsi="Calibri" w:cs="Times New Roman"/>
                  <w:color w:val="000000"/>
                  <w:sz w:val="20"/>
                  <w:lang w:eastAsia="cs-CZ"/>
                </w:rPr>
                <w:delText xml:space="preserve">Nesplnění kvality sleva </w:delText>
              </w:r>
              <w:r w:rsidDel="005B5456">
                <w:rPr>
                  <w:rFonts w:ascii="Calibri" w:eastAsia="Times New Roman" w:hAnsi="Calibri" w:cs="Times New Roman"/>
                  <w:b/>
                  <w:bCs/>
                  <w:color w:val="000000"/>
                  <w:sz w:val="20"/>
                  <w:lang w:eastAsia="cs-CZ"/>
                </w:rPr>
                <w:delText>20%</w:delText>
              </w:r>
              <w:r w:rsidDel="005B5456">
                <w:rPr>
                  <w:rFonts w:ascii="Calibri" w:eastAsia="Times New Roman" w:hAnsi="Calibri" w:cs="Times New Roman"/>
                  <w:color w:val="000000"/>
                  <w:sz w:val="20"/>
                  <w:lang w:eastAsia="cs-CZ"/>
                </w:rPr>
                <w:delText xml:space="preserve"> z ceny této služby</w:delText>
              </w:r>
            </w:del>
          </w:p>
        </w:tc>
        <w:tc>
          <w:tcPr>
            <w:tcW w:w="992" w:type="dxa"/>
            <w:tcBorders>
              <w:top w:val="nil"/>
              <w:left w:val="nil"/>
              <w:bottom w:val="dotted" w:sz="4" w:space="0" w:color="5B9BD5"/>
              <w:right w:val="nil"/>
            </w:tcBorders>
            <w:noWrap/>
            <w:vAlign w:val="center"/>
            <w:tcPrChange w:id="265"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266" w:author="." w:date="2016-10-12T09:15:00Z"/>
                <w:rFonts w:ascii="Calibri" w:eastAsia="Times New Roman" w:hAnsi="Calibri" w:cs="Times New Roman"/>
                <w:color w:val="000000"/>
                <w:sz w:val="20"/>
                <w:lang w:eastAsia="cs-CZ"/>
              </w:rPr>
            </w:pPr>
            <w:del w:id="267" w:author="." w:date="2016-10-12T09:15:00Z">
              <w:r w:rsidDel="005B5456">
                <w:rPr>
                  <w:rFonts w:ascii="Calibri" w:eastAsia="Times New Roman" w:hAnsi="Calibri" w:cs="Times New Roman"/>
                  <w:color w:val="000000"/>
                  <w:sz w:val="20"/>
                  <w:lang w:eastAsia="cs-CZ"/>
                </w:rPr>
                <w:delText> </w:delText>
              </w:r>
            </w:del>
          </w:p>
        </w:tc>
        <w:tc>
          <w:tcPr>
            <w:tcW w:w="1240" w:type="dxa"/>
            <w:tcBorders>
              <w:top w:val="nil"/>
              <w:left w:val="nil"/>
              <w:bottom w:val="dotted" w:sz="4" w:space="0" w:color="5B9BD5"/>
              <w:right w:val="nil"/>
            </w:tcBorders>
            <w:noWrap/>
            <w:vAlign w:val="center"/>
            <w:tcPrChange w:id="268" w:author="." w:date="2016-10-12T09:15:00Z">
              <w:tcPr>
                <w:tcW w:w="1240"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269" w:author="." w:date="2016-10-12T09:15:00Z"/>
                <w:rFonts w:ascii="Calibri" w:eastAsia="Times New Roman" w:hAnsi="Calibri" w:cs="Times New Roman"/>
                <w:color w:val="000000"/>
                <w:sz w:val="20"/>
                <w:lang w:eastAsia="cs-CZ"/>
              </w:rPr>
            </w:pPr>
            <w:del w:id="270" w:author="." w:date="2016-10-12T09:15:00Z">
              <w:r w:rsidDel="005B5456">
                <w:rPr>
                  <w:rFonts w:ascii="Calibri" w:eastAsia="Times New Roman" w:hAnsi="Calibri" w:cs="Times New Roman"/>
                  <w:color w:val="000000"/>
                  <w:sz w:val="20"/>
                  <w:lang w:eastAsia="cs-CZ"/>
                </w:rPr>
                <w:delText> </w:delText>
              </w:r>
            </w:del>
          </w:p>
        </w:tc>
      </w:tr>
      <w:tr w:rsidR="0067054F" w:rsidDel="005B5456" w:rsidTr="005B5456">
        <w:trPr>
          <w:trHeight w:val="300"/>
          <w:del w:id="271" w:author="." w:date="2016-10-12T09:15:00Z"/>
          <w:trPrChange w:id="272" w:author="." w:date="2016-10-12T09:15:00Z">
            <w:trPr>
              <w:trHeight w:val="300"/>
            </w:trPr>
          </w:trPrChange>
        </w:trPr>
        <w:tc>
          <w:tcPr>
            <w:tcW w:w="7088" w:type="dxa"/>
            <w:gridSpan w:val="2"/>
            <w:tcBorders>
              <w:top w:val="dotted" w:sz="4" w:space="0" w:color="5B9BD5"/>
              <w:left w:val="nil"/>
              <w:bottom w:val="dotted" w:sz="4" w:space="0" w:color="5B9BD5"/>
              <w:right w:val="nil"/>
            </w:tcBorders>
            <w:shd w:val="clear" w:color="auto" w:fill="9BC2E6"/>
            <w:noWrap/>
            <w:vAlign w:val="bottom"/>
            <w:tcPrChange w:id="273" w:author="." w:date="2016-10-12T09:15:00Z">
              <w:tcPr>
                <w:tcW w:w="7088" w:type="dxa"/>
                <w:gridSpan w:val="2"/>
                <w:tcBorders>
                  <w:top w:val="dotted" w:sz="4" w:space="0" w:color="5B9BD5"/>
                  <w:left w:val="nil"/>
                  <w:bottom w:val="dotted" w:sz="4" w:space="0" w:color="5B9BD5"/>
                  <w:right w:val="nil"/>
                </w:tcBorders>
                <w:shd w:val="clear" w:color="auto" w:fill="9BC2E6"/>
                <w:noWrap/>
                <w:vAlign w:val="bottom"/>
              </w:tcPr>
            </w:tcPrChange>
          </w:tcPr>
          <w:p w:rsidR="0067054F" w:rsidDel="005B5456" w:rsidRDefault="0067054F">
            <w:pPr>
              <w:spacing w:after="0" w:line="240" w:lineRule="auto"/>
              <w:rPr>
                <w:del w:id="274" w:author="." w:date="2016-10-12T09:15:00Z"/>
                <w:rFonts w:ascii="Calibri" w:eastAsia="Times New Roman" w:hAnsi="Calibri" w:cs="Times New Roman"/>
                <w:b/>
                <w:bCs/>
                <w:color w:val="000000"/>
                <w:sz w:val="20"/>
                <w:lang w:eastAsia="cs-CZ"/>
              </w:rPr>
            </w:pPr>
            <w:del w:id="275" w:author="." w:date="2016-10-12T09:15:00Z">
              <w:r w:rsidDel="005B5456">
                <w:rPr>
                  <w:rFonts w:ascii="Calibri" w:eastAsia="Times New Roman" w:hAnsi="Calibri" w:cs="Times New Roman"/>
                  <w:b/>
                  <w:bCs/>
                  <w:color w:val="000000"/>
                  <w:sz w:val="20"/>
                  <w:lang w:eastAsia="cs-CZ"/>
                </w:rPr>
                <w:delText>Služby podpory</w:delText>
              </w:r>
            </w:del>
          </w:p>
        </w:tc>
        <w:tc>
          <w:tcPr>
            <w:tcW w:w="1276" w:type="dxa"/>
            <w:tcBorders>
              <w:top w:val="nil"/>
              <w:left w:val="nil"/>
              <w:bottom w:val="dotted" w:sz="4" w:space="0" w:color="5B9BD5"/>
              <w:right w:val="nil"/>
            </w:tcBorders>
            <w:shd w:val="clear" w:color="auto" w:fill="9BC2E6"/>
            <w:noWrap/>
            <w:vAlign w:val="center"/>
            <w:tcPrChange w:id="276" w:author="." w:date="2016-10-12T09:15:00Z">
              <w:tcPr>
                <w:tcW w:w="1276"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277" w:author="." w:date="2016-10-12T09:15:00Z"/>
                <w:rFonts w:ascii="Calibri" w:eastAsia="Times New Roman" w:hAnsi="Calibri" w:cs="Times New Roman"/>
                <w:color w:val="000000"/>
                <w:sz w:val="20"/>
                <w:lang w:eastAsia="cs-CZ"/>
              </w:rPr>
            </w:pPr>
            <w:del w:id="278" w:author="." w:date="2016-10-12T09:15:00Z">
              <w:r w:rsidDel="005B5456">
                <w:rPr>
                  <w:rFonts w:ascii="Calibri" w:eastAsia="Times New Roman" w:hAnsi="Calibri" w:cs="Times New Roman"/>
                  <w:color w:val="000000"/>
                  <w:sz w:val="20"/>
                  <w:lang w:eastAsia="cs-CZ"/>
                </w:rPr>
                <w:delText> </w:delText>
              </w:r>
            </w:del>
          </w:p>
        </w:tc>
        <w:tc>
          <w:tcPr>
            <w:tcW w:w="1134" w:type="dxa"/>
            <w:tcBorders>
              <w:top w:val="nil"/>
              <w:left w:val="nil"/>
              <w:bottom w:val="dotted" w:sz="4" w:space="0" w:color="5B9BD5"/>
              <w:right w:val="nil"/>
            </w:tcBorders>
            <w:shd w:val="clear" w:color="auto" w:fill="9BC2E6"/>
            <w:noWrap/>
            <w:vAlign w:val="center"/>
            <w:tcPrChange w:id="279" w:author="." w:date="2016-10-12T09:15:00Z">
              <w:tcPr>
                <w:tcW w:w="1134"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280" w:author="." w:date="2016-10-12T09:15:00Z"/>
                <w:rFonts w:ascii="Calibri" w:eastAsia="Times New Roman" w:hAnsi="Calibri" w:cs="Times New Roman"/>
                <w:color w:val="000000"/>
                <w:sz w:val="20"/>
                <w:lang w:eastAsia="cs-CZ"/>
              </w:rPr>
            </w:pPr>
            <w:del w:id="281" w:author="." w:date="2016-10-12T09:15:00Z">
              <w:r w:rsidDel="005B5456">
                <w:rPr>
                  <w:rFonts w:ascii="Calibri" w:eastAsia="Times New Roman" w:hAnsi="Calibri" w:cs="Times New Roman"/>
                  <w:color w:val="000000"/>
                  <w:sz w:val="20"/>
                  <w:lang w:eastAsia="cs-CZ"/>
                </w:rPr>
                <w:delText> </w:delText>
              </w:r>
            </w:del>
          </w:p>
        </w:tc>
        <w:tc>
          <w:tcPr>
            <w:tcW w:w="1134" w:type="dxa"/>
            <w:tcBorders>
              <w:top w:val="nil"/>
              <w:left w:val="nil"/>
              <w:bottom w:val="dotted" w:sz="4" w:space="0" w:color="5B9BD5"/>
              <w:right w:val="nil"/>
            </w:tcBorders>
            <w:shd w:val="clear" w:color="auto" w:fill="9BC2E6"/>
            <w:noWrap/>
            <w:vAlign w:val="center"/>
            <w:tcPrChange w:id="282" w:author="." w:date="2016-10-12T09:15:00Z">
              <w:tcPr>
                <w:tcW w:w="1134"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283" w:author="." w:date="2016-10-12T09:15:00Z"/>
                <w:rFonts w:ascii="Calibri" w:eastAsia="Times New Roman" w:hAnsi="Calibri" w:cs="Times New Roman"/>
                <w:color w:val="000000"/>
                <w:sz w:val="20"/>
                <w:lang w:eastAsia="cs-CZ"/>
              </w:rPr>
            </w:pPr>
            <w:del w:id="284" w:author="." w:date="2016-10-12T09:15:00Z">
              <w:r w:rsidDel="005B5456">
                <w:rPr>
                  <w:rFonts w:ascii="Calibri" w:eastAsia="Times New Roman" w:hAnsi="Calibri" w:cs="Times New Roman"/>
                  <w:color w:val="000000"/>
                  <w:sz w:val="20"/>
                  <w:lang w:eastAsia="cs-CZ"/>
                </w:rPr>
                <w:delText> </w:delText>
              </w:r>
            </w:del>
          </w:p>
        </w:tc>
        <w:tc>
          <w:tcPr>
            <w:tcW w:w="992" w:type="dxa"/>
            <w:tcBorders>
              <w:top w:val="nil"/>
              <w:left w:val="nil"/>
              <w:bottom w:val="dotted" w:sz="4" w:space="0" w:color="5B9BD5"/>
              <w:right w:val="nil"/>
            </w:tcBorders>
            <w:shd w:val="clear" w:color="auto" w:fill="9BC2E6"/>
            <w:noWrap/>
            <w:vAlign w:val="center"/>
            <w:tcPrChange w:id="285" w:author="." w:date="2016-10-12T09:15:00Z">
              <w:tcPr>
                <w:tcW w:w="992"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286" w:author="." w:date="2016-10-12T09:15:00Z"/>
                <w:rFonts w:ascii="Calibri" w:eastAsia="Times New Roman" w:hAnsi="Calibri" w:cs="Times New Roman"/>
                <w:color w:val="000000"/>
                <w:sz w:val="20"/>
                <w:lang w:eastAsia="cs-CZ"/>
              </w:rPr>
            </w:pPr>
            <w:del w:id="287" w:author="." w:date="2016-10-12T09:15:00Z">
              <w:r w:rsidDel="005B5456">
                <w:rPr>
                  <w:rFonts w:ascii="Calibri" w:eastAsia="Times New Roman" w:hAnsi="Calibri" w:cs="Times New Roman"/>
                  <w:color w:val="000000"/>
                  <w:sz w:val="20"/>
                  <w:lang w:eastAsia="cs-CZ"/>
                </w:rPr>
                <w:delText> </w:delText>
              </w:r>
            </w:del>
          </w:p>
        </w:tc>
        <w:tc>
          <w:tcPr>
            <w:tcW w:w="992" w:type="dxa"/>
            <w:tcBorders>
              <w:top w:val="nil"/>
              <w:left w:val="nil"/>
              <w:bottom w:val="dotted" w:sz="4" w:space="0" w:color="5B9BD5"/>
              <w:right w:val="nil"/>
            </w:tcBorders>
            <w:shd w:val="clear" w:color="auto" w:fill="9BC2E6"/>
            <w:noWrap/>
            <w:vAlign w:val="center"/>
            <w:tcPrChange w:id="288" w:author="." w:date="2016-10-12T09:15:00Z">
              <w:tcPr>
                <w:tcW w:w="992"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289" w:author="." w:date="2016-10-12T09:15:00Z"/>
                <w:rFonts w:ascii="Calibri" w:eastAsia="Times New Roman" w:hAnsi="Calibri" w:cs="Times New Roman"/>
                <w:color w:val="000000"/>
                <w:sz w:val="20"/>
                <w:lang w:eastAsia="cs-CZ"/>
              </w:rPr>
            </w:pPr>
            <w:del w:id="290" w:author="." w:date="2016-10-12T09:15:00Z">
              <w:r w:rsidDel="005B5456">
                <w:rPr>
                  <w:rFonts w:ascii="Calibri" w:eastAsia="Times New Roman" w:hAnsi="Calibri" w:cs="Times New Roman"/>
                  <w:color w:val="000000"/>
                  <w:sz w:val="20"/>
                  <w:lang w:eastAsia="cs-CZ"/>
                </w:rPr>
                <w:delText> </w:delText>
              </w:r>
            </w:del>
          </w:p>
        </w:tc>
        <w:tc>
          <w:tcPr>
            <w:tcW w:w="1240" w:type="dxa"/>
            <w:tcBorders>
              <w:top w:val="nil"/>
              <w:left w:val="nil"/>
              <w:bottom w:val="dotted" w:sz="4" w:space="0" w:color="5B9BD5"/>
              <w:right w:val="nil"/>
            </w:tcBorders>
            <w:shd w:val="clear" w:color="auto" w:fill="9BC2E6"/>
            <w:noWrap/>
            <w:vAlign w:val="center"/>
            <w:tcPrChange w:id="291" w:author="." w:date="2016-10-12T09:15:00Z">
              <w:tcPr>
                <w:tcW w:w="1240"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292" w:author="." w:date="2016-10-12T09:15:00Z"/>
                <w:rFonts w:ascii="Calibri" w:eastAsia="Times New Roman" w:hAnsi="Calibri" w:cs="Times New Roman"/>
                <w:color w:val="000000"/>
                <w:sz w:val="20"/>
                <w:lang w:eastAsia="cs-CZ"/>
              </w:rPr>
            </w:pPr>
            <w:del w:id="293" w:author="." w:date="2016-10-12T09:15:00Z">
              <w:r w:rsidDel="005B5456">
                <w:rPr>
                  <w:rFonts w:ascii="Calibri" w:eastAsia="Times New Roman" w:hAnsi="Calibri" w:cs="Times New Roman"/>
                  <w:color w:val="000000"/>
                  <w:sz w:val="20"/>
                  <w:lang w:eastAsia="cs-CZ"/>
                </w:rPr>
                <w:delText> </w:delText>
              </w:r>
            </w:del>
          </w:p>
        </w:tc>
      </w:tr>
      <w:tr w:rsidR="0067054F" w:rsidDel="005B5456" w:rsidTr="005B5456">
        <w:trPr>
          <w:trHeight w:val="300"/>
          <w:del w:id="294" w:author="." w:date="2016-10-12T09:15:00Z"/>
          <w:trPrChange w:id="295" w:author="." w:date="2016-10-12T09:15:00Z">
            <w:trPr>
              <w:trHeight w:val="300"/>
            </w:trPr>
          </w:trPrChange>
        </w:trPr>
        <w:tc>
          <w:tcPr>
            <w:tcW w:w="300" w:type="dxa"/>
            <w:tcBorders>
              <w:top w:val="nil"/>
              <w:left w:val="nil"/>
              <w:bottom w:val="dotted" w:sz="4" w:space="0" w:color="5B9BD5"/>
              <w:right w:val="nil"/>
            </w:tcBorders>
            <w:noWrap/>
            <w:vAlign w:val="bottom"/>
            <w:tcPrChange w:id="296" w:author="." w:date="2016-10-12T09:15:00Z">
              <w:tcPr>
                <w:tcW w:w="300" w:type="dxa"/>
                <w:tcBorders>
                  <w:top w:val="nil"/>
                  <w:left w:val="nil"/>
                  <w:bottom w:val="dotted" w:sz="4" w:space="0" w:color="5B9BD5"/>
                  <w:right w:val="nil"/>
                </w:tcBorders>
                <w:noWrap/>
                <w:vAlign w:val="bottom"/>
              </w:tcPr>
            </w:tcPrChange>
          </w:tcPr>
          <w:p w:rsidR="0067054F" w:rsidDel="005B5456" w:rsidRDefault="0067054F">
            <w:pPr>
              <w:spacing w:after="0" w:line="240" w:lineRule="auto"/>
              <w:rPr>
                <w:del w:id="297" w:author="." w:date="2016-10-12T09:15:00Z"/>
                <w:rFonts w:ascii="Calibri" w:eastAsia="Times New Roman" w:hAnsi="Calibri" w:cs="Times New Roman"/>
                <w:b/>
                <w:bCs/>
                <w:color w:val="000000"/>
                <w:sz w:val="20"/>
                <w:lang w:eastAsia="cs-CZ"/>
              </w:rPr>
            </w:pPr>
            <w:del w:id="298" w:author="." w:date="2016-10-12T09:15:00Z">
              <w:r w:rsidDel="005B5456">
                <w:rPr>
                  <w:rFonts w:ascii="Calibri" w:eastAsia="Times New Roman" w:hAnsi="Calibri" w:cs="Times New Roman"/>
                  <w:b/>
                  <w:bCs/>
                  <w:color w:val="000000"/>
                  <w:sz w:val="20"/>
                  <w:lang w:eastAsia="cs-CZ"/>
                </w:rPr>
                <w:delText> </w:delText>
              </w:r>
            </w:del>
          </w:p>
        </w:tc>
        <w:tc>
          <w:tcPr>
            <w:tcW w:w="6788" w:type="dxa"/>
            <w:tcBorders>
              <w:top w:val="nil"/>
              <w:left w:val="nil"/>
              <w:bottom w:val="dotted" w:sz="4" w:space="0" w:color="5B9BD5"/>
              <w:right w:val="nil"/>
            </w:tcBorders>
            <w:noWrap/>
            <w:vAlign w:val="center"/>
            <w:tcPrChange w:id="299" w:author="." w:date="2016-10-12T09:15:00Z">
              <w:tcPr>
                <w:tcW w:w="6788"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both"/>
              <w:rPr>
                <w:del w:id="300" w:author="." w:date="2016-10-12T09:15:00Z"/>
                <w:rFonts w:ascii="Calibri" w:eastAsia="Times New Roman" w:hAnsi="Calibri" w:cs="Times New Roman"/>
                <w:color w:val="000000"/>
                <w:sz w:val="20"/>
                <w:lang w:eastAsia="cs-CZ"/>
              </w:rPr>
            </w:pPr>
            <w:del w:id="301" w:author="." w:date="2016-10-12T09:15:00Z">
              <w:r w:rsidDel="005B5456">
                <w:rPr>
                  <w:rFonts w:ascii="Calibri" w:eastAsia="Times New Roman" w:hAnsi="Calibri" w:cs="Times New Roman"/>
                  <w:color w:val="000000"/>
                  <w:sz w:val="20"/>
                  <w:lang w:eastAsia="cs-CZ"/>
                </w:rPr>
                <w:delText>Služby podpory koncového uživatele</w:delText>
              </w:r>
            </w:del>
          </w:p>
        </w:tc>
        <w:tc>
          <w:tcPr>
            <w:tcW w:w="1276" w:type="dxa"/>
            <w:tcBorders>
              <w:top w:val="nil"/>
              <w:left w:val="nil"/>
              <w:bottom w:val="dotted" w:sz="4" w:space="0" w:color="5B9BD5"/>
              <w:right w:val="nil"/>
            </w:tcBorders>
            <w:noWrap/>
            <w:vAlign w:val="center"/>
            <w:tcPrChange w:id="302" w:author="." w:date="2016-10-12T09:15:00Z">
              <w:tcPr>
                <w:tcW w:w="1276"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303" w:author="." w:date="2016-10-12T09:15:00Z"/>
                <w:rFonts w:ascii="Calibri" w:eastAsia="Times New Roman" w:hAnsi="Calibri" w:cs="Times New Roman"/>
                <w:b/>
                <w:bCs/>
                <w:color w:val="000000"/>
                <w:sz w:val="20"/>
                <w:lang w:eastAsia="cs-CZ"/>
              </w:rPr>
            </w:pPr>
            <w:del w:id="304" w:author="." w:date="2016-10-12T09:15:00Z">
              <w:r w:rsidDel="005B5456">
                <w:rPr>
                  <w:rFonts w:ascii="Calibri" w:eastAsia="Times New Roman" w:hAnsi="Calibri" w:cs="Times New Roman"/>
                  <w:b/>
                  <w:bCs/>
                  <w:color w:val="000000"/>
                  <w:sz w:val="20"/>
                  <w:lang w:eastAsia="cs-CZ"/>
                </w:rPr>
                <w:delText>Požadavek</w:delText>
              </w:r>
            </w:del>
          </w:p>
        </w:tc>
        <w:tc>
          <w:tcPr>
            <w:tcW w:w="1134" w:type="dxa"/>
            <w:tcBorders>
              <w:top w:val="nil"/>
              <w:left w:val="nil"/>
              <w:bottom w:val="dotted" w:sz="4" w:space="0" w:color="5B9BD5"/>
              <w:right w:val="nil"/>
            </w:tcBorders>
            <w:noWrap/>
            <w:vAlign w:val="center"/>
            <w:tcPrChange w:id="305" w:author="." w:date="2016-10-12T09:15:00Z">
              <w:tcPr>
                <w:tcW w:w="1134"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306" w:author="." w:date="2016-10-12T09:15:00Z"/>
                <w:rFonts w:ascii="Calibri" w:eastAsia="Times New Roman" w:hAnsi="Calibri" w:cs="Times New Roman"/>
                <w:color w:val="000000"/>
                <w:sz w:val="20"/>
                <w:lang w:eastAsia="cs-CZ"/>
              </w:rPr>
            </w:pPr>
            <w:del w:id="307" w:author="." w:date="2016-10-12T09:15:00Z">
              <w:r w:rsidDel="005B5456">
                <w:rPr>
                  <w:rFonts w:ascii="Calibri" w:eastAsia="Times New Roman" w:hAnsi="Calibri" w:cs="Times New Roman"/>
                  <w:color w:val="000000"/>
                  <w:sz w:val="20"/>
                  <w:lang w:eastAsia="cs-CZ"/>
                </w:rPr>
                <w:delText> </w:delText>
              </w:r>
            </w:del>
          </w:p>
        </w:tc>
        <w:tc>
          <w:tcPr>
            <w:tcW w:w="1134" w:type="dxa"/>
            <w:tcBorders>
              <w:top w:val="nil"/>
              <w:left w:val="nil"/>
              <w:bottom w:val="dotted" w:sz="4" w:space="0" w:color="5B9BD5"/>
              <w:right w:val="nil"/>
            </w:tcBorders>
            <w:noWrap/>
            <w:vAlign w:val="center"/>
            <w:tcPrChange w:id="308" w:author="." w:date="2016-10-12T09:15:00Z">
              <w:tcPr>
                <w:tcW w:w="1134"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309" w:author="." w:date="2016-10-12T09:15:00Z"/>
                <w:rFonts w:ascii="Calibri" w:eastAsia="Times New Roman" w:hAnsi="Calibri" w:cs="Times New Roman"/>
                <w:color w:val="000000"/>
                <w:sz w:val="20"/>
                <w:lang w:eastAsia="cs-CZ"/>
              </w:rPr>
            </w:pPr>
            <w:del w:id="310" w:author="." w:date="2016-10-12T09:15:00Z">
              <w:r w:rsidDel="005B5456">
                <w:rPr>
                  <w:rFonts w:ascii="Calibri" w:eastAsia="Times New Roman" w:hAnsi="Calibri" w:cs="Times New Roman"/>
                  <w:color w:val="000000"/>
                  <w:sz w:val="20"/>
                  <w:lang w:eastAsia="cs-CZ"/>
                </w:rPr>
                <w:delText> </w:delText>
              </w:r>
            </w:del>
          </w:p>
        </w:tc>
        <w:tc>
          <w:tcPr>
            <w:tcW w:w="992" w:type="dxa"/>
            <w:tcBorders>
              <w:top w:val="nil"/>
              <w:left w:val="nil"/>
              <w:bottom w:val="dotted" w:sz="4" w:space="0" w:color="5B9BD5"/>
              <w:right w:val="nil"/>
            </w:tcBorders>
            <w:noWrap/>
            <w:vAlign w:val="center"/>
            <w:tcPrChange w:id="311"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312" w:author="." w:date="2016-10-12T09:15:00Z"/>
                <w:rFonts w:ascii="Calibri" w:eastAsia="Times New Roman" w:hAnsi="Calibri" w:cs="Times New Roman"/>
                <w:color w:val="000000"/>
                <w:sz w:val="20"/>
                <w:lang w:eastAsia="cs-CZ"/>
              </w:rPr>
            </w:pPr>
            <w:del w:id="313" w:author="." w:date="2016-10-12T09:15:00Z">
              <w:r w:rsidDel="005B5456">
                <w:rPr>
                  <w:rFonts w:ascii="Calibri" w:eastAsia="Times New Roman" w:hAnsi="Calibri" w:cs="Times New Roman"/>
                  <w:color w:val="000000"/>
                  <w:sz w:val="20"/>
                  <w:lang w:eastAsia="cs-CZ"/>
                </w:rPr>
                <w:delText> </w:delText>
              </w:r>
            </w:del>
          </w:p>
        </w:tc>
        <w:tc>
          <w:tcPr>
            <w:tcW w:w="992" w:type="dxa"/>
            <w:tcBorders>
              <w:top w:val="nil"/>
              <w:left w:val="nil"/>
              <w:bottom w:val="dotted" w:sz="4" w:space="0" w:color="5B9BD5"/>
              <w:right w:val="nil"/>
            </w:tcBorders>
            <w:noWrap/>
            <w:vAlign w:val="center"/>
            <w:tcPrChange w:id="314"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315" w:author="." w:date="2016-10-12T09:15:00Z"/>
                <w:rFonts w:ascii="Calibri" w:eastAsia="Times New Roman" w:hAnsi="Calibri" w:cs="Times New Roman"/>
                <w:color w:val="000000"/>
                <w:sz w:val="20"/>
                <w:lang w:eastAsia="cs-CZ"/>
              </w:rPr>
            </w:pPr>
            <w:del w:id="316" w:author="." w:date="2016-10-12T09:15:00Z">
              <w:r w:rsidDel="005B5456">
                <w:rPr>
                  <w:rFonts w:ascii="Calibri" w:eastAsia="Times New Roman" w:hAnsi="Calibri" w:cs="Times New Roman"/>
                  <w:color w:val="000000"/>
                  <w:sz w:val="20"/>
                  <w:lang w:eastAsia="cs-CZ"/>
                </w:rPr>
                <w:delText> </w:delText>
              </w:r>
            </w:del>
          </w:p>
        </w:tc>
        <w:tc>
          <w:tcPr>
            <w:tcW w:w="1240" w:type="dxa"/>
            <w:tcBorders>
              <w:top w:val="nil"/>
              <w:left w:val="nil"/>
              <w:bottom w:val="dotted" w:sz="4" w:space="0" w:color="5B9BD5"/>
              <w:right w:val="nil"/>
            </w:tcBorders>
            <w:noWrap/>
            <w:vAlign w:val="center"/>
            <w:tcPrChange w:id="317" w:author="." w:date="2016-10-12T09:15:00Z">
              <w:tcPr>
                <w:tcW w:w="1240"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318" w:author="." w:date="2016-10-12T09:15:00Z"/>
                <w:rFonts w:ascii="Calibri" w:eastAsia="Times New Roman" w:hAnsi="Calibri" w:cs="Times New Roman"/>
                <w:color w:val="000000"/>
                <w:sz w:val="20"/>
                <w:lang w:eastAsia="cs-CZ"/>
              </w:rPr>
            </w:pPr>
            <w:del w:id="319" w:author="." w:date="2016-10-12T09:15:00Z">
              <w:r w:rsidDel="005B5456">
                <w:rPr>
                  <w:rFonts w:ascii="Calibri" w:eastAsia="Times New Roman" w:hAnsi="Calibri" w:cs="Times New Roman"/>
                  <w:color w:val="000000"/>
                  <w:sz w:val="20"/>
                  <w:lang w:eastAsia="cs-CZ"/>
                </w:rPr>
                <w:delText> </w:delText>
              </w:r>
            </w:del>
          </w:p>
        </w:tc>
      </w:tr>
      <w:tr w:rsidR="0067054F" w:rsidDel="005B5456" w:rsidTr="005B5456">
        <w:trPr>
          <w:trHeight w:val="300"/>
          <w:del w:id="320" w:author="." w:date="2016-10-12T09:15:00Z"/>
          <w:trPrChange w:id="321" w:author="." w:date="2016-10-12T09:15:00Z">
            <w:trPr>
              <w:trHeight w:val="300"/>
            </w:trPr>
          </w:trPrChange>
        </w:trPr>
        <w:tc>
          <w:tcPr>
            <w:tcW w:w="300" w:type="dxa"/>
            <w:tcBorders>
              <w:top w:val="nil"/>
              <w:left w:val="nil"/>
              <w:bottom w:val="dotted" w:sz="4" w:space="0" w:color="5B9BD5"/>
              <w:right w:val="nil"/>
            </w:tcBorders>
            <w:noWrap/>
            <w:vAlign w:val="bottom"/>
            <w:tcPrChange w:id="322" w:author="." w:date="2016-10-12T09:15:00Z">
              <w:tcPr>
                <w:tcW w:w="300" w:type="dxa"/>
                <w:tcBorders>
                  <w:top w:val="nil"/>
                  <w:left w:val="nil"/>
                  <w:bottom w:val="dotted" w:sz="4" w:space="0" w:color="5B9BD5"/>
                  <w:right w:val="nil"/>
                </w:tcBorders>
                <w:noWrap/>
                <w:vAlign w:val="bottom"/>
              </w:tcPr>
            </w:tcPrChange>
          </w:tcPr>
          <w:p w:rsidR="0067054F" w:rsidDel="005B5456" w:rsidRDefault="0067054F">
            <w:pPr>
              <w:spacing w:after="0" w:line="240" w:lineRule="auto"/>
              <w:rPr>
                <w:del w:id="323" w:author="." w:date="2016-10-12T09:15:00Z"/>
                <w:rFonts w:ascii="Calibri" w:eastAsia="Times New Roman" w:hAnsi="Calibri" w:cs="Times New Roman"/>
                <w:b/>
                <w:bCs/>
                <w:color w:val="000000"/>
                <w:sz w:val="20"/>
                <w:lang w:eastAsia="cs-CZ"/>
              </w:rPr>
            </w:pPr>
            <w:del w:id="324" w:author="." w:date="2016-10-12T09:15:00Z">
              <w:r w:rsidDel="005B5456">
                <w:rPr>
                  <w:rFonts w:ascii="Calibri" w:eastAsia="Times New Roman" w:hAnsi="Calibri" w:cs="Times New Roman"/>
                  <w:b/>
                  <w:bCs/>
                  <w:color w:val="000000"/>
                  <w:sz w:val="20"/>
                  <w:lang w:eastAsia="cs-CZ"/>
                </w:rPr>
                <w:delText> </w:delText>
              </w:r>
            </w:del>
          </w:p>
        </w:tc>
        <w:tc>
          <w:tcPr>
            <w:tcW w:w="6788" w:type="dxa"/>
            <w:tcBorders>
              <w:top w:val="nil"/>
              <w:left w:val="nil"/>
              <w:bottom w:val="dotted" w:sz="4" w:space="0" w:color="5B9BD5"/>
              <w:right w:val="nil"/>
            </w:tcBorders>
            <w:noWrap/>
            <w:vAlign w:val="center"/>
            <w:tcPrChange w:id="325" w:author="." w:date="2016-10-12T09:15:00Z">
              <w:tcPr>
                <w:tcW w:w="6788"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right"/>
              <w:rPr>
                <w:del w:id="326" w:author="." w:date="2016-10-12T09:15:00Z"/>
                <w:rFonts w:ascii="Calibri" w:eastAsia="Times New Roman" w:hAnsi="Calibri" w:cs="Times New Roman"/>
                <w:i/>
                <w:iCs/>
                <w:color w:val="000000"/>
                <w:sz w:val="20"/>
                <w:lang w:eastAsia="cs-CZ"/>
              </w:rPr>
            </w:pPr>
            <w:del w:id="327" w:author="." w:date="2016-10-12T09:15:00Z">
              <w:r w:rsidDel="005B5456">
                <w:rPr>
                  <w:rFonts w:ascii="Calibri" w:eastAsia="Times New Roman" w:hAnsi="Calibri" w:cs="Times New Roman"/>
                  <w:i/>
                  <w:iCs/>
                  <w:color w:val="000000"/>
                  <w:sz w:val="20"/>
                  <w:lang w:eastAsia="cs-CZ"/>
                </w:rPr>
                <w:delText xml:space="preserve">Sleva za překročení </w:delText>
              </w:r>
              <w:r w:rsidDel="005B5456">
                <w:rPr>
                  <w:rFonts w:ascii="Calibri" w:eastAsia="Times New Roman" w:hAnsi="Calibri" w:cs="Times New Roman"/>
                  <w:b/>
                  <w:bCs/>
                  <w:i/>
                  <w:iCs/>
                  <w:color w:val="000000"/>
                  <w:sz w:val="20"/>
                  <w:lang w:eastAsia="cs-CZ"/>
                </w:rPr>
                <w:delText>Reakční doby</w:delText>
              </w:r>
              <w:r w:rsidDel="005B5456">
                <w:rPr>
                  <w:rFonts w:ascii="Calibri" w:eastAsia="Times New Roman" w:hAnsi="Calibri" w:cs="Times New Roman"/>
                  <w:i/>
                  <w:iCs/>
                  <w:color w:val="000000"/>
                  <w:sz w:val="20"/>
                  <w:lang w:eastAsia="cs-CZ"/>
                </w:rPr>
                <w:delText xml:space="preserve"> za každou započatou hodinu</w:delText>
              </w:r>
            </w:del>
          </w:p>
        </w:tc>
        <w:tc>
          <w:tcPr>
            <w:tcW w:w="1276" w:type="dxa"/>
            <w:tcBorders>
              <w:top w:val="nil"/>
              <w:left w:val="nil"/>
              <w:bottom w:val="dotted" w:sz="4" w:space="0" w:color="5B9BD5"/>
              <w:right w:val="nil"/>
            </w:tcBorders>
            <w:noWrap/>
            <w:vAlign w:val="center"/>
            <w:tcPrChange w:id="328" w:author="." w:date="2016-10-12T09:15:00Z">
              <w:tcPr>
                <w:tcW w:w="1276"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329" w:author="." w:date="2016-10-12T09:15:00Z"/>
                <w:rFonts w:ascii="Calibri" w:eastAsia="Times New Roman" w:hAnsi="Calibri" w:cs="Times New Roman"/>
                <w:color w:val="000000"/>
                <w:sz w:val="20"/>
                <w:lang w:eastAsia="cs-CZ"/>
              </w:rPr>
            </w:pPr>
            <w:del w:id="330" w:author="." w:date="2016-10-12T09:15:00Z">
              <w:r w:rsidDel="005B5456">
                <w:rPr>
                  <w:rFonts w:ascii="Calibri" w:eastAsia="Times New Roman" w:hAnsi="Calibri" w:cs="Times New Roman"/>
                  <w:color w:val="000000"/>
                  <w:sz w:val="20"/>
                  <w:lang w:eastAsia="cs-CZ"/>
                </w:rPr>
                <w:delText>1%</w:delText>
              </w:r>
            </w:del>
          </w:p>
        </w:tc>
        <w:tc>
          <w:tcPr>
            <w:tcW w:w="1134" w:type="dxa"/>
            <w:tcBorders>
              <w:top w:val="nil"/>
              <w:left w:val="nil"/>
              <w:bottom w:val="dotted" w:sz="4" w:space="0" w:color="5B9BD5"/>
              <w:right w:val="nil"/>
            </w:tcBorders>
            <w:noWrap/>
            <w:vAlign w:val="center"/>
            <w:tcPrChange w:id="331" w:author="." w:date="2016-10-12T09:15:00Z">
              <w:tcPr>
                <w:tcW w:w="1134"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332" w:author="." w:date="2016-10-12T09:15:00Z"/>
                <w:rFonts w:ascii="Calibri" w:eastAsia="Times New Roman" w:hAnsi="Calibri" w:cs="Times New Roman"/>
                <w:color w:val="000000"/>
                <w:sz w:val="20"/>
                <w:lang w:eastAsia="cs-CZ"/>
              </w:rPr>
            </w:pPr>
            <w:del w:id="333" w:author="." w:date="2016-10-12T09:15:00Z">
              <w:r w:rsidDel="005B5456">
                <w:rPr>
                  <w:rFonts w:ascii="Calibri" w:eastAsia="Times New Roman" w:hAnsi="Calibri" w:cs="Times New Roman"/>
                  <w:color w:val="000000"/>
                  <w:sz w:val="20"/>
                  <w:lang w:eastAsia="cs-CZ"/>
                </w:rPr>
                <w:delText> </w:delText>
              </w:r>
            </w:del>
          </w:p>
        </w:tc>
        <w:tc>
          <w:tcPr>
            <w:tcW w:w="1134" w:type="dxa"/>
            <w:tcBorders>
              <w:top w:val="nil"/>
              <w:left w:val="nil"/>
              <w:bottom w:val="dotted" w:sz="4" w:space="0" w:color="5B9BD5"/>
              <w:right w:val="nil"/>
            </w:tcBorders>
            <w:noWrap/>
            <w:vAlign w:val="center"/>
            <w:tcPrChange w:id="334" w:author="." w:date="2016-10-12T09:15:00Z">
              <w:tcPr>
                <w:tcW w:w="1134"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335" w:author="." w:date="2016-10-12T09:15:00Z"/>
                <w:rFonts w:ascii="Calibri" w:eastAsia="Times New Roman" w:hAnsi="Calibri" w:cs="Times New Roman"/>
                <w:color w:val="000000"/>
                <w:sz w:val="20"/>
                <w:lang w:eastAsia="cs-CZ"/>
              </w:rPr>
            </w:pPr>
            <w:del w:id="336" w:author="." w:date="2016-10-12T09:15:00Z">
              <w:r w:rsidDel="005B5456">
                <w:rPr>
                  <w:rFonts w:ascii="Calibri" w:eastAsia="Times New Roman" w:hAnsi="Calibri" w:cs="Times New Roman"/>
                  <w:color w:val="000000"/>
                  <w:sz w:val="20"/>
                  <w:lang w:eastAsia="cs-CZ"/>
                </w:rPr>
                <w:delText> </w:delText>
              </w:r>
            </w:del>
          </w:p>
        </w:tc>
        <w:tc>
          <w:tcPr>
            <w:tcW w:w="992" w:type="dxa"/>
            <w:tcBorders>
              <w:top w:val="nil"/>
              <w:left w:val="nil"/>
              <w:bottom w:val="dotted" w:sz="4" w:space="0" w:color="5B9BD5"/>
              <w:right w:val="nil"/>
            </w:tcBorders>
            <w:noWrap/>
            <w:vAlign w:val="center"/>
            <w:tcPrChange w:id="337"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338" w:author="." w:date="2016-10-12T09:15:00Z"/>
                <w:rFonts w:ascii="Calibri" w:eastAsia="Times New Roman" w:hAnsi="Calibri" w:cs="Times New Roman"/>
                <w:color w:val="000000"/>
                <w:sz w:val="20"/>
                <w:lang w:eastAsia="cs-CZ"/>
              </w:rPr>
            </w:pPr>
            <w:del w:id="339" w:author="." w:date="2016-10-12T09:15:00Z">
              <w:r w:rsidDel="005B5456">
                <w:rPr>
                  <w:rFonts w:ascii="Calibri" w:eastAsia="Times New Roman" w:hAnsi="Calibri" w:cs="Times New Roman"/>
                  <w:color w:val="000000"/>
                  <w:sz w:val="20"/>
                  <w:lang w:eastAsia="cs-CZ"/>
                </w:rPr>
                <w:delText> </w:delText>
              </w:r>
            </w:del>
          </w:p>
        </w:tc>
        <w:tc>
          <w:tcPr>
            <w:tcW w:w="992" w:type="dxa"/>
            <w:tcBorders>
              <w:top w:val="nil"/>
              <w:left w:val="nil"/>
              <w:bottom w:val="dotted" w:sz="4" w:space="0" w:color="5B9BD5"/>
              <w:right w:val="nil"/>
            </w:tcBorders>
            <w:noWrap/>
            <w:vAlign w:val="center"/>
            <w:tcPrChange w:id="340"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341" w:author="." w:date="2016-10-12T09:15:00Z"/>
                <w:rFonts w:ascii="Calibri" w:eastAsia="Times New Roman" w:hAnsi="Calibri" w:cs="Times New Roman"/>
                <w:color w:val="000000"/>
                <w:sz w:val="20"/>
                <w:lang w:eastAsia="cs-CZ"/>
              </w:rPr>
            </w:pPr>
            <w:del w:id="342" w:author="." w:date="2016-10-12T09:15:00Z">
              <w:r w:rsidDel="005B5456">
                <w:rPr>
                  <w:rFonts w:ascii="Calibri" w:eastAsia="Times New Roman" w:hAnsi="Calibri" w:cs="Times New Roman"/>
                  <w:color w:val="000000"/>
                  <w:sz w:val="20"/>
                  <w:lang w:eastAsia="cs-CZ"/>
                </w:rPr>
                <w:delText> </w:delText>
              </w:r>
            </w:del>
          </w:p>
        </w:tc>
        <w:tc>
          <w:tcPr>
            <w:tcW w:w="1240" w:type="dxa"/>
            <w:tcBorders>
              <w:top w:val="nil"/>
              <w:left w:val="nil"/>
              <w:bottom w:val="dotted" w:sz="4" w:space="0" w:color="5B9BD5"/>
              <w:right w:val="nil"/>
            </w:tcBorders>
            <w:noWrap/>
            <w:vAlign w:val="center"/>
            <w:tcPrChange w:id="343" w:author="." w:date="2016-10-12T09:15:00Z">
              <w:tcPr>
                <w:tcW w:w="1240"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344" w:author="." w:date="2016-10-12T09:15:00Z"/>
                <w:rFonts w:ascii="Calibri" w:eastAsia="Times New Roman" w:hAnsi="Calibri" w:cs="Times New Roman"/>
                <w:color w:val="000000"/>
                <w:sz w:val="20"/>
                <w:lang w:eastAsia="cs-CZ"/>
              </w:rPr>
            </w:pPr>
            <w:del w:id="345" w:author="." w:date="2016-10-12T09:15:00Z">
              <w:r w:rsidDel="005B5456">
                <w:rPr>
                  <w:rFonts w:ascii="Calibri" w:eastAsia="Times New Roman" w:hAnsi="Calibri" w:cs="Times New Roman"/>
                  <w:color w:val="000000"/>
                  <w:sz w:val="20"/>
                  <w:lang w:eastAsia="cs-CZ"/>
                </w:rPr>
                <w:delText> </w:delText>
              </w:r>
            </w:del>
          </w:p>
        </w:tc>
      </w:tr>
      <w:tr w:rsidR="0067054F" w:rsidDel="005B5456" w:rsidTr="005B5456">
        <w:trPr>
          <w:trHeight w:val="300"/>
          <w:del w:id="346" w:author="." w:date="2016-10-12T09:15:00Z"/>
          <w:trPrChange w:id="347" w:author="." w:date="2016-10-12T09:15:00Z">
            <w:trPr>
              <w:trHeight w:val="300"/>
            </w:trPr>
          </w:trPrChange>
        </w:trPr>
        <w:tc>
          <w:tcPr>
            <w:tcW w:w="300" w:type="dxa"/>
            <w:tcBorders>
              <w:top w:val="nil"/>
              <w:left w:val="nil"/>
              <w:bottom w:val="dotted" w:sz="4" w:space="0" w:color="5B9BD5"/>
              <w:right w:val="nil"/>
            </w:tcBorders>
            <w:noWrap/>
            <w:vAlign w:val="bottom"/>
            <w:tcPrChange w:id="348" w:author="." w:date="2016-10-12T09:15:00Z">
              <w:tcPr>
                <w:tcW w:w="300" w:type="dxa"/>
                <w:tcBorders>
                  <w:top w:val="nil"/>
                  <w:left w:val="nil"/>
                  <w:bottom w:val="dotted" w:sz="4" w:space="0" w:color="5B9BD5"/>
                  <w:right w:val="nil"/>
                </w:tcBorders>
                <w:noWrap/>
                <w:vAlign w:val="bottom"/>
              </w:tcPr>
            </w:tcPrChange>
          </w:tcPr>
          <w:p w:rsidR="0067054F" w:rsidDel="005B5456" w:rsidRDefault="0067054F">
            <w:pPr>
              <w:spacing w:after="0" w:line="240" w:lineRule="auto"/>
              <w:rPr>
                <w:del w:id="349" w:author="." w:date="2016-10-12T09:15:00Z"/>
                <w:rFonts w:ascii="Calibri" w:eastAsia="Times New Roman" w:hAnsi="Calibri" w:cs="Times New Roman"/>
                <w:b/>
                <w:bCs/>
                <w:color w:val="000000"/>
                <w:sz w:val="20"/>
                <w:lang w:eastAsia="cs-CZ"/>
              </w:rPr>
            </w:pPr>
            <w:del w:id="350" w:author="." w:date="2016-10-12T09:15:00Z">
              <w:r w:rsidDel="005B5456">
                <w:rPr>
                  <w:rFonts w:ascii="Calibri" w:eastAsia="Times New Roman" w:hAnsi="Calibri" w:cs="Times New Roman"/>
                  <w:b/>
                  <w:bCs/>
                  <w:color w:val="000000"/>
                  <w:sz w:val="20"/>
                  <w:lang w:eastAsia="cs-CZ"/>
                </w:rPr>
                <w:delText> </w:delText>
              </w:r>
            </w:del>
          </w:p>
        </w:tc>
        <w:tc>
          <w:tcPr>
            <w:tcW w:w="6788" w:type="dxa"/>
            <w:tcBorders>
              <w:top w:val="nil"/>
              <w:left w:val="nil"/>
              <w:bottom w:val="dotted" w:sz="4" w:space="0" w:color="5B9BD5"/>
              <w:right w:val="nil"/>
            </w:tcBorders>
            <w:noWrap/>
            <w:vAlign w:val="center"/>
            <w:tcPrChange w:id="351" w:author="." w:date="2016-10-12T09:15:00Z">
              <w:tcPr>
                <w:tcW w:w="6788"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right"/>
              <w:rPr>
                <w:del w:id="352" w:author="." w:date="2016-10-12T09:15:00Z"/>
                <w:rFonts w:ascii="Calibri" w:eastAsia="Times New Roman" w:hAnsi="Calibri" w:cs="Times New Roman"/>
                <w:i/>
                <w:iCs/>
                <w:color w:val="000000"/>
                <w:sz w:val="20"/>
                <w:lang w:eastAsia="cs-CZ"/>
              </w:rPr>
            </w:pPr>
            <w:del w:id="353" w:author="." w:date="2016-10-12T09:15:00Z">
              <w:r w:rsidDel="005B5456">
                <w:rPr>
                  <w:rFonts w:ascii="Calibri" w:eastAsia="Times New Roman" w:hAnsi="Calibri" w:cs="Times New Roman"/>
                  <w:i/>
                  <w:iCs/>
                  <w:color w:val="000000"/>
                  <w:sz w:val="20"/>
                  <w:lang w:eastAsia="cs-CZ"/>
                </w:rPr>
                <w:delText xml:space="preserve">Sleva za překročení </w:delText>
              </w:r>
              <w:r w:rsidDel="005B5456">
                <w:rPr>
                  <w:rFonts w:ascii="Calibri" w:eastAsia="Times New Roman" w:hAnsi="Calibri" w:cs="Times New Roman"/>
                  <w:b/>
                  <w:bCs/>
                  <w:i/>
                  <w:iCs/>
                  <w:color w:val="000000"/>
                  <w:sz w:val="20"/>
                  <w:lang w:eastAsia="cs-CZ"/>
                </w:rPr>
                <w:delText>Reakční doby</w:delText>
              </w:r>
              <w:r w:rsidDel="005B5456">
                <w:rPr>
                  <w:rFonts w:ascii="Calibri" w:eastAsia="Times New Roman" w:hAnsi="Calibri" w:cs="Times New Roman"/>
                  <w:i/>
                  <w:iCs/>
                  <w:color w:val="000000"/>
                  <w:sz w:val="20"/>
                  <w:lang w:eastAsia="cs-CZ"/>
                </w:rPr>
                <w:delText xml:space="preserve"> za každou započatou hod nad </w:delText>
              </w:r>
              <w:r w:rsidDel="005B5456">
                <w:rPr>
                  <w:rFonts w:ascii="Calibri" w:eastAsia="Times New Roman" w:hAnsi="Calibri" w:cs="Times New Roman"/>
                  <w:b/>
                  <w:bCs/>
                  <w:i/>
                  <w:iCs/>
                  <w:color w:val="000000"/>
                  <w:sz w:val="20"/>
                  <w:lang w:eastAsia="cs-CZ"/>
                </w:rPr>
                <w:delText>4 násobek</w:delText>
              </w:r>
            </w:del>
          </w:p>
        </w:tc>
        <w:tc>
          <w:tcPr>
            <w:tcW w:w="1276" w:type="dxa"/>
            <w:tcBorders>
              <w:top w:val="nil"/>
              <w:left w:val="nil"/>
              <w:bottom w:val="dotted" w:sz="4" w:space="0" w:color="5B9BD5"/>
              <w:right w:val="nil"/>
            </w:tcBorders>
            <w:noWrap/>
            <w:vAlign w:val="center"/>
            <w:tcPrChange w:id="354" w:author="." w:date="2016-10-12T09:15:00Z">
              <w:tcPr>
                <w:tcW w:w="1276"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355" w:author="." w:date="2016-10-12T09:15:00Z"/>
                <w:rFonts w:ascii="Calibri" w:eastAsia="Times New Roman" w:hAnsi="Calibri" w:cs="Times New Roman"/>
                <w:color w:val="000000"/>
                <w:sz w:val="20"/>
                <w:lang w:eastAsia="cs-CZ"/>
              </w:rPr>
            </w:pPr>
            <w:del w:id="356" w:author="." w:date="2016-10-12T09:15:00Z">
              <w:r w:rsidDel="005B5456">
                <w:rPr>
                  <w:rFonts w:ascii="Calibri" w:eastAsia="Times New Roman" w:hAnsi="Calibri" w:cs="Times New Roman"/>
                  <w:color w:val="000000"/>
                  <w:sz w:val="20"/>
                  <w:lang w:eastAsia="cs-CZ"/>
                </w:rPr>
                <w:delText>2%</w:delText>
              </w:r>
            </w:del>
          </w:p>
        </w:tc>
        <w:tc>
          <w:tcPr>
            <w:tcW w:w="1134" w:type="dxa"/>
            <w:tcBorders>
              <w:top w:val="nil"/>
              <w:left w:val="nil"/>
              <w:bottom w:val="dotted" w:sz="4" w:space="0" w:color="5B9BD5"/>
              <w:right w:val="nil"/>
            </w:tcBorders>
            <w:noWrap/>
            <w:vAlign w:val="center"/>
            <w:tcPrChange w:id="357" w:author="." w:date="2016-10-12T09:15:00Z">
              <w:tcPr>
                <w:tcW w:w="1134"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358" w:author="." w:date="2016-10-12T09:15:00Z"/>
                <w:rFonts w:ascii="Calibri" w:eastAsia="Times New Roman" w:hAnsi="Calibri" w:cs="Times New Roman"/>
                <w:color w:val="000000"/>
                <w:sz w:val="20"/>
                <w:lang w:eastAsia="cs-CZ"/>
              </w:rPr>
            </w:pPr>
            <w:del w:id="359" w:author="." w:date="2016-10-12T09:15:00Z">
              <w:r w:rsidDel="005B5456">
                <w:rPr>
                  <w:rFonts w:ascii="Calibri" w:eastAsia="Times New Roman" w:hAnsi="Calibri" w:cs="Times New Roman"/>
                  <w:color w:val="000000"/>
                  <w:sz w:val="20"/>
                  <w:lang w:eastAsia="cs-CZ"/>
                </w:rPr>
                <w:delText> </w:delText>
              </w:r>
            </w:del>
          </w:p>
        </w:tc>
        <w:tc>
          <w:tcPr>
            <w:tcW w:w="1134" w:type="dxa"/>
            <w:tcBorders>
              <w:top w:val="nil"/>
              <w:left w:val="nil"/>
              <w:bottom w:val="dotted" w:sz="4" w:space="0" w:color="5B9BD5"/>
              <w:right w:val="nil"/>
            </w:tcBorders>
            <w:noWrap/>
            <w:vAlign w:val="center"/>
            <w:tcPrChange w:id="360" w:author="." w:date="2016-10-12T09:15:00Z">
              <w:tcPr>
                <w:tcW w:w="1134"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361" w:author="." w:date="2016-10-12T09:15:00Z"/>
                <w:rFonts w:ascii="Calibri" w:eastAsia="Times New Roman" w:hAnsi="Calibri" w:cs="Times New Roman"/>
                <w:color w:val="000000"/>
                <w:sz w:val="20"/>
                <w:lang w:eastAsia="cs-CZ"/>
              </w:rPr>
            </w:pPr>
            <w:del w:id="362" w:author="." w:date="2016-10-12T09:15:00Z">
              <w:r w:rsidDel="005B5456">
                <w:rPr>
                  <w:rFonts w:ascii="Calibri" w:eastAsia="Times New Roman" w:hAnsi="Calibri" w:cs="Times New Roman"/>
                  <w:color w:val="000000"/>
                  <w:sz w:val="20"/>
                  <w:lang w:eastAsia="cs-CZ"/>
                </w:rPr>
                <w:delText> </w:delText>
              </w:r>
            </w:del>
          </w:p>
        </w:tc>
        <w:tc>
          <w:tcPr>
            <w:tcW w:w="992" w:type="dxa"/>
            <w:tcBorders>
              <w:top w:val="nil"/>
              <w:left w:val="nil"/>
              <w:bottom w:val="dotted" w:sz="4" w:space="0" w:color="5B9BD5"/>
              <w:right w:val="nil"/>
            </w:tcBorders>
            <w:noWrap/>
            <w:vAlign w:val="center"/>
            <w:tcPrChange w:id="363"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364" w:author="." w:date="2016-10-12T09:15:00Z"/>
                <w:rFonts w:ascii="Calibri" w:eastAsia="Times New Roman" w:hAnsi="Calibri" w:cs="Times New Roman"/>
                <w:color w:val="000000"/>
                <w:sz w:val="20"/>
                <w:lang w:eastAsia="cs-CZ"/>
              </w:rPr>
            </w:pPr>
            <w:del w:id="365" w:author="." w:date="2016-10-12T09:15:00Z">
              <w:r w:rsidDel="005B5456">
                <w:rPr>
                  <w:rFonts w:ascii="Calibri" w:eastAsia="Times New Roman" w:hAnsi="Calibri" w:cs="Times New Roman"/>
                  <w:color w:val="000000"/>
                  <w:sz w:val="20"/>
                  <w:lang w:eastAsia="cs-CZ"/>
                </w:rPr>
                <w:delText> </w:delText>
              </w:r>
            </w:del>
          </w:p>
        </w:tc>
        <w:tc>
          <w:tcPr>
            <w:tcW w:w="992" w:type="dxa"/>
            <w:tcBorders>
              <w:top w:val="nil"/>
              <w:left w:val="nil"/>
              <w:bottom w:val="dotted" w:sz="4" w:space="0" w:color="5B9BD5"/>
              <w:right w:val="nil"/>
            </w:tcBorders>
            <w:noWrap/>
            <w:vAlign w:val="center"/>
            <w:tcPrChange w:id="366"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367" w:author="." w:date="2016-10-12T09:15:00Z"/>
                <w:rFonts w:ascii="Calibri" w:eastAsia="Times New Roman" w:hAnsi="Calibri" w:cs="Times New Roman"/>
                <w:color w:val="000000"/>
                <w:sz w:val="20"/>
                <w:lang w:eastAsia="cs-CZ"/>
              </w:rPr>
            </w:pPr>
            <w:del w:id="368" w:author="." w:date="2016-10-12T09:15:00Z">
              <w:r w:rsidDel="005B5456">
                <w:rPr>
                  <w:rFonts w:ascii="Calibri" w:eastAsia="Times New Roman" w:hAnsi="Calibri" w:cs="Times New Roman"/>
                  <w:color w:val="000000"/>
                  <w:sz w:val="20"/>
                  <w:lang w:eastAsia="cs-CZ"/>
                </w:rPr>
                <w:delText> </w:delText>
              </w:r>
            </w:del>
          </w:p>
        </w:tc>
        <w:tc>
          <w:tcPr>
            <w:tcW w:w="1240" w:type="dxa"/>
            <w:tcBorders>
              <w:top w:val="nil"/>
              <w:left w:val="nil"/>
              <w:bottom w:val="dotted" w:sz="4" w:space="0" w:color="5B9BD5"/>
              <w:right w:val="nil"/>
            </w:tcBorders>
            <w:noWrap/>
            <w:vAlign w:val="center"/>
            <w:tcPrChange w:id="369" w:author="." w:date="2016-10-12T09:15:00Z">
              <w:tcPr>
                <w:tcW w:w="1240"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370" w:author="." w:date="2016-10-12T09:15:00Z"/>
                <w:rFonts w:ascii="Calibri" w:eastAsia="Times New Roman" w:hAnsi="Calibri" w:cs="Times New Roman"/>
                <w:color w:val="000000"/>
                <w:sz w:val="20"/>
                <w:lang w:eastAsia="cs-CZ"/>
              </w:rPr>
            </w:pPr>
            <w:del w:id="371" w:author="." w:date="2016-10-12T09:15:00Z">
              <w:r w:rsidDel="005B5456">
                <w:rPr>
                  <w:rFonts w:ascii="Calibri" w:eastAsia="Times New Roman" w:hAnsi="Calibri" w:cs="Times New Roman"/>
                  <w:color w:val="000000"/>
                  <w:sz w:val="20"/>
                  <w:lang w:eastAsia="cs-CZ"/>
                </w:rPr>
                <w:delText> </w:delText>
              </w:r>
            </w:del>
          </w:p>
        </w:tc>
      </w:tr>
      <w:tr w:rsidR="0067054F" w:rsidDel="005B5456" w:rsidTr="005B5456">
        <w:trPr>
          <w:trHeight w:val="300"/>
          <w:del w:id="372" w:author="." w:date="2016-10-12T09:15:00Z"/>
          <w:trPrChange w:id="373" w:author="." w:date="2016-10-12T09:15:00Z">
            <w:trPr>
              <w:trHeight w:val="300"/>
            </w:trPr>
          </w:trPrChange>
        </w:trPr>
        <w:tc>
          <w:tcPr>
            <w:tcW w:w="300" w:type="dxa"/>
            <w:tcBorders>
              <w:top w:val="nil"/>
              <w:left w:val="nil"/>
              <w:bottom w:val="dotted" w:sz="4" w:space="0" w:color="5B9BD5"/>
              <w:right w:val="nil"/>
            </w:tcBorders>
            <w:noWrap/>
            <w:vAlign w:val="bottom"/>
            <w:tcPrChange w:id="374" w:author="." w:date="2016-10-12T09:15:00Z">
              <w:tcPr>
                <w:tcW w:w="300" w:type="dxa"/>
                <w:tcBorders>
                  <w:top w:val="nil"/>
                  <w:left w:val="nil"/>
                  <w:bottom w:val="dotted" w:sz="4" w:space="0" w:color="5B9BD5"/>
                  <w:right w:val="nil"/>
                </w:tcBorders>
                <w:noWrap/>
                <w:vAlign w:val="bottom"/>
              </w:tcPr>
            </w:tcPrChange>
          </w:tcPr>
          <w:p w:rsidR="0067054F" w:rsidDel="005B5456" w:rsidRDefault="0067054F">
            <w:pPr>
              <w:spacing w:after="0" w:line="240" w:lineRule="auto"/>
              <w:rPr>
                <w:del w:id="375" w:author="." w:date="2016-10-12T09:15:00Z"/>
                <w:rFonts w:ascii="Calibri" w:eastAsia="Times New Roman" w:hAnsi="Calibri" w:cs="Times New Roman"/>
                <w:b/>
                <w:bCs/>
                <w:color w:val="000000"/>
                <w:sz w:val="20"/>
                <w:lang w:eastAsia="cs-CZ"/>
              </w:rPr>
            </w:pPr>
            <w:del w:id="376" w:author="." w:date="2016-10-12T09:15:00Z">
              <w:r w:rsidDel="005B5456">
                <w:rPr>
                  <w:rFonts w:ascii="Calibri" w:eastAsia="Times New Roman" w:hAnsi="Calibri" w:cs="Times New Roman"/>
                  <w:b/>
                  <w:bCs/>
                  <w:color w:val="000000"/>
                  <w:sz w:val="20"/>
                  <w:lang w:eastAsia="cs-CZ"/>
                </w:rPr>
                <w:delText> </w:delText>
              </w:r>
            </w:del>
          </w:p>
        </w:tc>
        <w:tc>
          <w:tcPr>
            <w:tcW w:w="6788" w:type="dxa"/>
            <w:tcBorders>
              <w:top w:val="nil"/>
              <w:left w:val="nil"/>
              <w:bottom w:val="dotted" w:sz="4" w:space="0" w:color="5B9BD5"/>
              <w:right w:val="nil"/>
            </w:tcBorders>
            <w:noWrap/>
            <w:vAlign w:val="center"/>
            <w:tcPrChange w:id="377" w:author="." w:date="2016-10-12T09:15:00Z">
              <w:tcPr>
                <w:tcW w:w="6788"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both"/>
              <w:rPr>
                <w:del w:id="378" w:author="." w:date="2016-10-12T09:15:00Z"/>
                <w:rFonts w:ascii="Calibri" w:eastAsia="Times New Roman" w:hAnsi="Calibri" w:cs="Times New Roman"/>
                <w:color w:val="000000"/>
                <w:sz w:val="20"/>
                <w:lang w:eastAsia="cs-CZ"/>
              </w:rPr>
            </w:pPr>
            <w:del w:id="379" w:author="." w:date="2016-10-12T09:15:00Z">
              <w:r w:rsidDel="005B5456">
                <w:rPr>
                  <w:rFonts w:ascii="Calibri" w:eastAsia="Times New Roman" w:hAnsi="Calibri" w:cs="Times New Roman"/>
                  <w:color w:val="000000"/>
                  <w:sz w:val="20"/>
                  <w:lang w:eastAsia="cs-CZ"/>
                </w:rPr>
                <w:delText>Služby řešení incidentů</w:delText>
              </w:r>
            </w:del>
          </w:p>
        </w:tc>
        <w:tc>
          <w:tcPr>
            <w:tcW w:w="1276" w:type="dxa"/>
            <w:tcBorders>
              <w:top w:val="nil"/>
              <w:left w:val="nil"/>
              <w:bottom w:val="dotted" w:sz="4" w:space="0" w:color="5B9BD5"/>
              <w:right w:val="nil"/>
            </w:tcBorders>
            <w:noWrap/>
            <w:vAlign w:val="center"/>
            <w:tcPrChange w:id="380" w:author="." w:date="2016-10-12T09:15:00Z">
              <w:tcPr>
                <w:tcW w:w="1276"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381" w:author="." w:date="2016-10-12T09:15:00Z"/>
                <w:rFonts w:ascii="Calibri" w:eastAsia="Times New Roman" w:hAnsi="Calibri" w:cs="Times New Roman"/>
                <w:b/>
                <w:bCs/>
                <w:color w:val="000000"/>
                <w:sz w:val="20"/>
                <w:lang w:eastAsia="cs-CZ"/>
              </w:rPr>
            </w:pPr>
            <w:del w:id="382" w:author="." w:date="2016-10-12T09:15:00Z">
              <w:r w:rsidDel="005B5456">
                <w:rPr>
                  <w:rFonts w:ascii="Calibri" w:eastAsia="Times New Roman" w:hAnsi="Calibri" w:cs="Times New Roman"/>
                  <w:b/>
                  <w:bCs/>
                  <w:color w:val="000000"/>
                  <w:sz w:val="20"/>
                  <w:lang w:eastAsia="cs-CZ"/>
                </w:rPr>
                <w:delText>Kategorie A</w:delText>
              </w:r>
            </w:del>
          </w:p>
        </w:tc>
        <w:tc>
          <w:tcPr>
            <w:tcW w:w="1134" w:type="dxa"/>
            <w:tcBorders>
              <w:top w:val="nil"/>
              <w:left w:val="nil"/>
              <w:bottom w:val="dotted" w:sz="4" w:space="0" w:color="5B9BD5"/>
              <w:right w:val="nil"/>
            </w:tcBorders>
            <w:noWrap/>
            <w:vAlign w:val="center"/>
            <w:tcPrChange w:id="383" w:author="." w:date="2016-10-12T09:15:00Z">
              <w:tcPr>
                <w:tcW w:w="1134"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384" w:author="." w:date="2016-10-12T09:15:00Z"/>
                <w:rFonts w:ascii="Calibri" w:eastAsia="Times New Roman" w:hAnsi="Calibri" w:cs="Times New Roman"/>
                <w:b/>
                <w:bCs/>
                <w:color w:val="000000"/>
                <w:sz w:val="20"/>
                <w:lang w:eastAsia="cs-CZ"/>
              </w:rPr>
            </w:pPr>
            <w:del w:id="385" w:author="." w:date="2016-10-12T09:15:00Z">
              <w:r w:rsidDel="005B5456">
                <w:rPr>
                  <w:rFonts w:ascii="Calibri" w:eastAsia="Times New Roman" w:hAnsi="Calibri" w:cs="Times New Roman"/>
                  <w:b/>
                  <w:bCs/>
                  <w:color w:val="000000"/>
                  <w:sz w:val="20"/>
                  <w:lang w:eastAsia="cs-CZ"/>
                </w:rPr>
                <w:delText>Kategorie B</w:delText>
              </w:r>
            </w:del>
          </w:p>
        </w:tc>
        <w:tc>
          <w:tcPr>
            <w:tcW w:w="1134" w:type="dxa"/>
            <w:tcBorders>
              <w:top w:val="nil"/>
              <w:left w:val="nil"/>
              <w:bottom w:val="dotted" w:sz="4" w:space="0" w:color="5B9BD5"/>
              <w:right w:val="nil"/>
            </w:tcBorders>
            <w:noWrap/>
            <w:vAlign w:val="center"/>
            <w:tcPrChange w:id="386" w:author="." w:date="2016-10-12T09:15:00Z">
              <w:tcPr>
                <w:tcW w:w="1134"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387" w:author="." w:date="2016-10-12T09:15:00Z"/>
                <w:rFonts w:ascii="Calibri" w:eastAsia="Times New Roman" w:hAnsi="Calibri" w:cs="Times New Roman"/>
                <w:b/>
                <w:bCs/>
                <w:color w:val="000000"/>
                <w:sz w:val="20"/>
                <w:lang w:eastAsia="cs-CZ"/>
              </w:rPr>
            </w:pPr>
            <w:del w:id="388" w:author="." w:date="2016-10-12T09:15:00Z">
              <w:r w:rsidDel="005B5456">
                <w:rPr>
                  <w:rFonts w:ascii="Calibri" w:eastAsia="Times New Roman" w:hAnsi="Calibri" w:cs="Times New Roman"/>
                  <w:b/>
                  <w:bCs/>
                  <w:color w:val="000000"/>
                  <w:sz w:val="20"/>
                  <w:lang w:eastAsia="cs-CZ"/>
                </w:rPr>
                <w:delText>Kategorie C</w:delText>
              </w:r>
            </w:del>
          </w:p>
        </w:tc>
        <w:tc>
          <w:tcPr>
            <w:tcW w:w="3224" w:type="dxa"/>
            <w:gridSpan w:val="3"/>
            <w:tcBorders>
              <w:top w:val="dotted" w:sz="4" w:space="0" w:color="5B9BD5"/>
              <w:left w:val="nil"/>
              <w:bottom w:val="dotted" w:sz="4" w:space="0" w:color="5B9BD5"/>
              <w:right w:val="nil"/>
            </w:tcBorders>
            <w:noWrap/>
            <w:vAlign w:val="center"/>
            <w:tcPrChange w:id="389" w:author="." w:date="2016-10-12T09:15:00Z">
              <w:tcPr>
                <w:tcW w:w="3224" w:type="dxa"/>
                <w:gridSpan w:val="3"/>
                <w:tcBorders>
                  <w:top w:val="dotted" w:sz="4" w:space="0" w:color="5B9BD5"/>
                  <w:left w:val="nil"/>
                  <w:bottom w:val="dotted" w:sz="4" w:space="0" w:color="5B9BD5"/>
                  <w:right w:val="nil"/>
                </w:tcBorders>
                <w:noWrap/>
                <w:vAlign w:val="center"/>
              </w:tcPr>
            </w:tcPrChange>
          </w:tcPr>
          <w:p w:rsidR="0067054F" w:rsidDel="005B5456" w:rsidRDefault="0067054F">
            <w:pPr>
              <w:spacing w:after="0" w:line="240" w:lineRule="auto"/>
              <w:rPr>
                <w:del w:id="390" w:author="." w:date="2016-10-12T09:15:00Z"/>
                <w:rFonts w:ascii="Calibri" w:eastAsia="Times New Roman" w:hAnsi="Calibri" w:cs="Times New Roman"/>
                <w:i/>
                <w:iCs/>
                <w:color w:val="000000"/>
                <w:sz w:val="20"/>
                <w:lang w:eastAsia="cs-CZ"/>
              </w:rPr>
            </w:pPr>
            <w:del w:id="391" w:author="." w:date="2016-10-12T09:15:00Z">
              <w:r w:rsidDel="005B5456">
                <w:rPr>
                  <w:rFonts w:ascii="Calibri" w:eastAsia="Times New Roman" w:hAnsi="Calibri" w:cs="Times New Roman"/>
                  <w:i/>
                  <w:iCs/>
                  <w:color w:val="000000"/>
                  <w:sz w:val="20"/>
                  <w:lang w:eastAsia="cs-CZ"/>
                </w:rPr>
                <w:delText>(dle kategorizace v katalogu služeb)</w:delText>
              </w:r>
            </w:del>
          </w:p>
        </w:tc>
      </w:tr>
      <w:tr w:rsidR="0067054F" w:rsidDel="005B5456" w:rsidTr="005B5456">
        <w:trPr>
          <w:trHeight w:val="300"/>
          <w:del w:id="392" w:author="." w:date="2016-10-12T09:15:00Z"/>
          <w:trPrChange w:id="393" w:author="." w:date="2016-10-12T09:15:00Z">
            <w:trPr>
              <w:trHeight w:val="300"/>
            </w:trPr>
          </w:trPrChange>
        </w:trPr>
        <w:tc>
          <w:tcPr>
            <w:tcW w:w="300" w:type="dxa"/>
            <w:tcBorders>
              <w:top w:val="nil"/>
              <w:left w:val="nil"/>
              <w:bottom w:val="dotted" w:sz="4" w:space="0" w:color="5B9BD5"/>
              <w:right w:val="nil"/>
            </w:tcBorders>
            <w:noWrap/>
            <w:vAlign w:val="bottom"/>
            <w:tcPrChange w:id="394" w:author="." w:date="2016-10-12T09:15:00Z">
              <w:tcPr>
                <w:tcW w:w="300" w:type="dxa"/>
                <w:tcBorders>
                  <w:top w:val="nil"/>
                  <w:left w:val="nil"/>
                  <w:bottom w:val="dotted" w:sz="4" w:space="0" w:color="5B9BD5"/>
                  <w:right w:val="nil"/>
                </w:tcBorders>
                <w:noWrap/>
                <w:vAlign w:val="bottom"/>
              </w:tcPr>
            </w:tcPrChange>
          </w:tcPr>
          <w:p w:rsidR="0067054F" w:rsidDel="005B5456" w:rsidRDefault="0067054F">
            <w:pPr>
              <w:spacing w:after="0" w:line="240" w:lineRule="auto"/>
              <w:rPr>
                <w:del w:id="395" w:author="." w:date="2016-10-12T09:15:00Z"/>
                <w:rFonts w:ascii="Calibri" w:eastAsia="Times New Roman" w:hAnsi="Calibri" w:cs="Times New Roman"/>
                <w:b/>
                <w:bCs/>
                <w:color w:val="000000"/>
                <w:sz w:val="20"/>
                <w:lang w:eastAsia="cs-CZ"/>
              </w:rPr>
            </w:pPr>
            <w:del w:id="396" w:author="." w:date="2016-10-12T09:15:00Z">
              <w:r w:rsidDel="005B5456">
                <w:rPr>
                  <w:rFonts w:ascii="Calibri" w:eastAsia="Times New Roman" w:hAnsi="Calibri" w:cs="Times New Roman"/>
                  <w:b/>
                  <w:bCs/>
                  <w:color w:val="000000"/>
                  <w:sz w:val="20"/>
                  <w:lang w:eastAsia="cs-CZ"/>
                </w:rPr>
                <w:delText> </w:delText>
              </w:r>
            </w:del>
          </w:p>
        </w:tc>
        <w:tc>
          <w:tcPr>
            <w:tcW w:w="6788" w:type="dxa"/>
            <w:tcBorders>
              <w:top w:val="nil"/>
              <w:left w:val="nil"/>
              <w:bottom w:val="dotted" w:sz="4" w:space="0" w:color="5B9BD5"/>
              <w:right w:val="nil"/>
            </w:tcBorders>
            <w:noWrap/>
            <w:vAlign w:val="center"/>
            <w:tcPrChange w:id="397" w:author="." w:date="2016-10-12T09:15:00Z">
              <w:tcPr>
                <w:tcW w:w="6788"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right"/>
              <w:rPr>
                <w:del w:id="398" w:author="." w:date="2016-10-12T09:15:00Z"/>
                <w:rFonts w:ascii="Calibri" w:eastAsia="Times New Roman" w:hAnsi="Calibri" w:cs="Times New Roman"/>
                <w:i/>
                <w:iCs/>
                <w:color w:val="000000"/>
                <w:sz w:val="20"/>
                <w:lang w:eastAsia="cs-CZ"/>
              </w:rPr>
            </w:pPr>
            <w:del w:id="399" w:author="." w:date="2016-10-12T09:15:00Z">
              <w:r w:rsidDel="005B5456">
                <w:rPr>
                  <w:rFonts w:ascii="Calibri" w:eastAsia="Times New Roman" w:hAnsi="Calibri" w:cs="Times New Roman"/>
                  <w:i/>
                  <w:iCs/>
                  <w:color w:val="000000"/>
                  <w:sz w:val="20"/>
                  <w:lang w:eastAsia="cs-CZ"/>
                </w:rPr>
                <w:delText xml:space="preserve">Sleva za překročení </w:delText>
              </w:r>
              <w:r w:rsidDel="005B5456">
                <w:rPr>
                  <w:rFonts w:ascii="Calibri" w:eastAsia="Times New Roman" w:hAnsi="Calibri" w:cs="Times New Roman"/>
                  <w:b/>
                  <w:bCs/>
                  <w:i/>
                  <w:iCs/>
                  <w:color w:val="000000"/>
                  <w:sz w:val="20"/>
                  <w:lang w:eastAsia="cs-CZ"/>
                </w:rPr>
                <w:delText>Reakční doby</w:delText>
              </w:r>
              <w:r w:rsidDel="005B5456">
                <w:rPr>
                  <w:rFonts w:ascii="Calibri" w:eastAsia="Times New Roman" w:hAnsi="Calibri" w:cs="Times New Roman"/>
                  <w:i/>
                  <w:iCs/>
                  <w:color w:val="000000"/>
                  <w:sz w:val="20"/>
                  <w:lang w:eastAsia="cs-CZ"/>
                </w:rPr>
                <w:delText xml:space="preserve"> za každou započatou hodinu</w:delText>
              </w:r>
            </w:del>
          </w:p>
        </w:tc>
        <w:tc>
          <w:tcPr>
            <w:tcW w:w="1276" w:type="dxa"/>
            <w:tcBorders>
              <w:top w:val="nil"/>
              <w:left w:val="nil"/>
              <w:bottom w:val="dotted" w:sz="4" w:space="0" w:color="5B9BD5"/>
              <w:right w:val="nil"/>
            </w:tcBorders>
            <w:noWrap/>
            <w:vAlign w:val="center"/>
            <w:tcPrChange w:id="400" w:author="." w:date="2016-10-12T09:15:00Z">
              <w:tcPr>
                <w:tcW w:w="1276"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401" w:author="." w:date="2016-10-12T09:15:00Z"/>
                <w:rFonts w:ascii="Calibri" w:eastAsia="Times New Roman" w:hAnsi="Calibri" w:cs="Times New Roman"/>
                <w:color w:val="000000"/>
                <w:sz w:val="20"/>
                <w:lang w:eastAsia="cs-CZ"/>
              </w:rPr>
            </w:pPr>
            <w:del w:id="402" w:author="." w:date="2016-10-12T09:15:00Z">
              <w:r w:rsidDel="005B5456">
                <w:rPr>
                  <w:rFonts w:ascii="Calibri" w:eastAsia="Times New Roman" w:hAnsi="Calibri" w:cs="Times New Roman"/>
                  <w:color w:val="000000"/>
                  <w:sz w:val="20"/>
                  <w:lang w:eastAsia="cs-CZ"/>
                </w:rPr>
                <w:delText>2%</w:delText>
              </w:r>
            </w:del>
          </w:p>
        </w:tc>
        <w:tc>
          <w:tcPr>
            <w:tcW w:w="1134" w:type="dxa"/>
            <w:tcBorders>
              <w:top w:val="nil"/>
              <w:left w:val="nil"/>
              <w:bottom w:val="dotted" w:sz="4" w:space="0" w:color="5B9BD5"/>
              <w:right w:val="nil"/>
            </w:tcBorders>
            <w:noWrap/>
            <w:vAlign w:val="center"/>
            <w:tcPrChange w:id="403" w:author="." w:date="2016-10-12T09:15:00Z">
              <w:tcPr>
                <w:tcW w:w="1134"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404" w:author="." w:date="2016-10-12T09:15:00Z"/>
                <w:rFonts w:ascii="Calibri" w:eastAsia="Times New Roman" w:hAnsi="Calibri" w:cs="Times New Roman"/>
                <w:color w:val="000000"/>
                <w:sz w:val="20"/>
                <w:lang w:eastAsia="cs-CZ"/>
              </w:rPr>
            </w:pPr>
            <w:del w:id="405" w:author="." w:date="2016-10-12T09:15:00Z">
              <w:r w:rsidDel="005B5456">
                <w:rPr>
                  <w:rFonts w:ascii="Calibri" w:eastAsia="Times New Roman" w:hAnsi="Calibri" w:cs="Times New Roman"/>
                  <w:color w:val="000000"/>
                  <w:sz w:val="20"/>
                  <w:lang w:eastAsia="cs-CZ"/>
                </w:rPr>
                <w:delText>1%</w:delText>
              </w:r>
            </w:del>
          </w:p>
        </w:tc>
        <w:tc>
          <w:tcPr>
            <w:tcW w:w="1134" w:type="dxa"/>
            <w:tcBorders>
              <w:top w:val="nil"/>
              <w:left w:val="nil"/>
              <w:bottom w:val="dotted" w:sz="4" w:space="0" w:color="5B9BD5"/>
              <w:right w:val="nil"/>
            </w:tcBorders>
            <w:noWrap/>
            <w:vAlign w:val="center"/>
            <w:tcPrChange w:id="406" w:author="." w:date="2016-10-12T09:15:00Z">
              <w:tcPr>
                <w:tcW w:w="1134"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407" w:author="." w:date="2016-10-12T09:15:00Z"/>
                <w:rFonts w:ascii="Calibri" w:eastAsia="Times New Roman" w:hAnsi="Calibri" w:cs="Times New Roman"/>
                <w:color w:val="000000"/>
                <w:sz w:val="20"/>
                <w:lang w:eastAsia="cs-CZ"/>
              </w:rPr>
            </w:pPr>
            <w:del w:id="408" w:author="." w:date="2016-10-12T09:15:00Z">
              <w:r w:rsidDel="005B5456">
                <w:rPr>
                  <w:rFonts w:ascii="Calibri" w:eastAsia="Times New Roman" w:hAnsi="Calibri" w:cs="Times New Roman"/>
                  <w:color w:val="000000"/>
                  <w:sz w:val="20"/>
                  <w:lang w:eastAsia="cs-CZ"/>
                </w:rPr>
                <w:delText>0,5%</w:delText>
              </w:r>
            </w:del>
          </w:p>
        </w:tc>
        <w:tc>
          <w:tcPr>
            <w:tcW w:w="992" w:type="dxa"/>
            <w:tcBorders>
              <w:top w:val="nil"/>
              <w:left w:val="nil"/>
              <w:bottom w:val="dotted" w:sz="4" w:space="0" w:color="5B9BD5"/>
              <w:right w:val="nil"/>
            </w:tcBorders>
            <w:noWrap/>
            <w:vAlign w:val="center"/>
            <w:tcPrChange w:id="409"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410" w:author="." w:date="2016-10-12T09:15:00Z"/>
                <w:rFonts w:ascii="Calibri" w:eastAsia="Times New Roman" w:hAnsi="Calibri" w:cs="Times New Roman"/>
                <w:color w:val="000000"/>
                <w:sz w:val="20"/>
                <w:lang w:eastAsia="cs-CZ"/>
              </w:rPr>
            </w:pPr>
            <w:del w:id="411" w:author="." w:date="2016-10-12T09:15:00Z">
              <w:r w:rsidDel="005B5456">
                <w:rPr>
                  <w:rFonts w:ascii="Calibri" w:eastAsia="Times New Roman" w:hAnsi="Calibri" w:cs="Times New Roman"/>
                  <w:color w:val="000000"/>
                  <w:sz w:val="20"/>
                  <w:lang w:eastAsia="cs-CZ"/>
                </w:rPr>
                <w:delText> </w:delText>
              </w:r>
            </w:del>
          </w:p>
        </w:tc>
        <w:tc>
          <w:tcPr>
            <w:tcW w:w="992" w:type="dxa"/>
            <w:tcBorders>
              <w:top w:val="nil"/>
              <w:left w:val="nil"/>
              <w:bottom w:val="dotted" w:sz="4" w:space="0" w:color="5B9BD5"/>
              <w:right w:val="nil"/>
            </w:tcBorders>
            <w:noWrap/>
            <w:vAlign w:val="center"/>
            <w:tcPrChange w:id="412"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413" w:author="." w:date="2016-10-12T09:15:00Z"/>
                <w:rFonts w:ascii="Calibri" w:eastAsia="Times New Roman" w:hAnsi="Calibri" w:cs="Times New Roman"/>
                <w:color w:val="000000"/>
                <w:sz w:val="20"/>
                <w:lang w:eastAsia="cs-CZ"/>
              </w:rPr>
            </w:pPr>
            <w:del w:id="414" w:author="." w:date="2016-10-12T09:15:00Z">
              <w:r w:rsidDel="005B5456">
                <w:rPr>
                  <w:rFonts w:ascii="Calibri" w:eastAsia="Times New Roman" w:hAnsi="Calibri" w:cs="Times New Roman"/>
                  <w:color w:val="000000"/>
                  <w:sz w:val="20"/>
                  <w:lang w:eastAsia="cs-CZ"/>
                </w:rPr>
                <w:delText> </w:delText>
              </w:r>
            </w:del>
          </w:p>
        </w:tc>
        <w:tc>
          <w:tcPr>
            <w:tcW w:w="1240" w:type="dxa"/>
            <w:tcBorders>
              <w:top w:val="nil"/>
              <w:left w:val="nil"/>
              <w:bottom w:val="dotted" w:sz="4" w:space="0" w:color="5B9BD5"/>
              <w:right w:val="nil"/>
            </w:tcBorders>
            <w:noWrap/>
            <w:vAlign w:val="center"/>
            <w:tcPrChange w:id="415" w:author="." w:date="2016-10-12T09:15:00Z">
              <w:tcPr>
                <w:tcW w:w="1240"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416" w:author="." w:date="2016-10-12T09:15:00Z"/>
                <w:rFonts w:ascii="Calibri" w:eastAsia="Times New Roman" w:hAnsi="Calibri" w:cs="Times New Roman"/>
                <w:color w:val="000000"/>
                <w:sz w:val="20"/>
                <w:lang w:eastAsia="cs-CZ"/>
              </w:rPr>
            </w:pPr>
            <w:del w:id="417" w:author="." w:date="2016-10-12T09:15:00Z">
              <w:r w:rsidDel="005B5456">
                <w:rPr>
                  <w:rFonts w:ascii="Calibri" w:eastAsia="Times New Roman" w:hAnsi="Calibri" w:cs="Times New Roman"/>
                  <w:color w:val="000000"/>
                  <w:sz w:val="20"/>
                  <w:lang w:eastAsia="cs-CZ"/>
                </w:rPr>
                <w:delText> </w:delText>
              </w:r>
            </w:del>
          </w:p>
        </w:tc>
      </w:tr>
      <w:tr w:rsidR="0067054F" w:rsidDel="005B5456" w:rsidTr="005B5456">
        <w:trPr>
          <w:trHeight w:val="300"/>
          <w:del w:id="418" w:author="." w:date="2016-10-12T09:15:00Z"/>
          <w:trPrChange w:id="419" w:author="." w:date="2016-10-12T09:15:00Z">
            <w:trPr>
              <w:trHeight w:val="300"/>
            </w:trPr>
          </w:trPrChange>
        </w:trPr>
        <w:tc>
          <w:tcPr>
            <w:tcW w:w="300" w:type="dxa"/>
            <w:tcBorders>
              <w:top w:val="nil"/>
              <w:left w:val="nil"/>
              <w:bottom w:val="dotted" w:sz="4" w:space="0" w:color="5B9BD5"/>
              <w:right w:val="nil"/>
            </w:tcBorders>
            <w:noWrap/>
            <w:vAlign w:val="bottom"/>
            <w:tcPrChange w:id="420" w:author="." w:date="2016-10-12T09:15:00Z">
              <w:tcPr>
                <w:tcW w:w="300" w:type="dxa"/>
                <w:tcBorders>
                  <w:top w:val="nil"/>
                  <w:left w:val="nil"/>
                  <w:bottom w:val="dotted" w:sz="4" w:space="0" w:color="5B9BD5"/>
                  <w:right w:val="nil"/>
                </w:tcBorders>
                <w:noWrap/>
                <w:vAlign w:val="bottom"/>
              </w:tcPr>
            </w:tcPrChange>
          </w:tcPr>
          <w:p w:rsidR="0067054F" w:rsidDel="005B5456" w:rsidRDefault="0067054F">
            <w:pPr>
              <w:spacing w:after="0" w:line="240" w:lineRule="auto"/>
              <w:rPr>
                <w:del w:id="421" w:author="." w:date="2016-10-12T09:15:00Z"/>
                <w:rFonts w:ascii="Calibri" w:eastAsia="Times New Roman" w:hAnsi="Calibri" w:cs="Times New Roman"/>
                <w:b/>
                <w:bCs/>
                <w:color w:val="000000"/>
                <w:sz w:val="20"/>
                <w:lang w:eastAsia="cs-CZ"/>
              </w:rPr>
            </w:pPr>
            <w:del w:id="422" w:author="." w:date="2016-10-12T09:15:00Z">
              <w:r w:rsidDel="005B5456">
                <w:rPr>
                  <w:rFonts w:ascii="Calibri" w:eastAsia="Times New Roman" w:hAnsi="Calibri" w:cs="Times New Roman"/>
                  <w:b/>
                  <w:bCs/>
                  <w:color w:val="000000"/>
                  <w:sz w:val="20"/>
                  <w:lang w:eastAsia="cs-CZ"/>
                </w:rPr>
                <w:delText> </w:delText>
              </w:r>
            </w:del>
          </w:p>
        </w:tc>
        <w:tc>
          <w:tcPr>
            <w:tcW w:w="6788" w:type="dxa"/>
            <w:tcBorders>
              <w:top w:val="nil"/>
              <w:left w:val="nil"/>
              <w:bottom w:val="dotted" w:sz="4" w:space="0" w:color="5B9BD5"/>
              <w:right w:val="nil"/>
            </w:tcBorders>
            <w:noWrap/>
            <w:vAlign w:val="center"/>
            <w:tcPrChange w:id="423" w:author="." w:date="2016-10-12T09:15:00Z">
              <w:tcPr>
                <w:tcW w:w="6788"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right"/>
              <w:rPr>
                <w:del w:id="424" w:author="." w:date="2016-10-12T09:15:00Z"/>
                <w:rFonts w:ascii="Calibri" w:eastAsia="Times New Roman" w:hAnsi="Calibri" w:cs="Times New Roman"/>
                <w:i/>
                <w:iCs/>
                <w:color w:val="000000"/>
                <w:sz w:val="20"/>
                <w:lang w:eastAsia="cs-CZ"/>
              </w:rPr>
            </w:pPr>
            <w:del w:id="425" w:author="." w:date="2016-10-12T09:15:00Z">
              <w:r w:rsidDel="005B5456">
                <w:rPr>
                  <w:rFonts w:ascii="Calibri" w:eastAsia="Times New Roman" w:hAnsi="Calibri" w:cs="Times New Roman"/>
                  <w:i/>
                  <w:iCs/>
                  <w:color w:val="000000"/>
                  <w:sz w:val="20"/>
                  <w:lang w:eastAsia="cs-CZ"/>
                </w:rPr>
                <w:delText xml:space="preserve">Sleva za překročení </w:delText>
              </w:r>
              <w:r w:rsidDel="005B5456">
                <w:rPr>
                  <w:rFonts w:ascii="Calibri" w:eastAsia="Times New Roman" w:hAnsi="Calibri" w:cs="Times New Roman"/>
                  <w:b/>
                  <w:bCs/>
                  <w:i/>
                  <w:iCs/>
                  <w:color w:val="000000"/>
                  <w:sz w:val="20"/>
                  <w:lang w:eastAsia="cs-CZ"/>
                </w:rPr>
                <w:delText>Reakční doby</w:delText>
              </w:r>
              <w:r w:rsidDel="005B5456">
                <w:rPr>
                  <w:rFonts w:ascii="Calibri" w:eastAsia="Times New Roman" w:hAnsi="Calibri" w:cs="Times New Roman"/>
                  <w:i/>
                  <w:iCs/>
                  <w:color w:val="000000"/>
                  <w:sz w:val="20"/>
                  <w:lang w:eastAsia="cs-CZ"/>
                </w:rPr>
                <w:delText xml:space="preserve"> za každou započatou hod nad </w:delText>
              </w:r>
              <w:r w:rsidDel="005B5456">
                <w:rPr>
                  <w:rFonts w:ascii="Calibri" w:eastAsia="Times New Roman" w:hAnsi="Calibri" w:cs="Times New Roman"/>
                  <w:b/>
                  <w:bCs/>
                  <w:i/>
                  <w:iCs/>
                  <w:color w:val="000000"/>
                  <w:sz w:val="20"/>
                  <w:lang w:eastAsia="cs-CZ"/>
                </w:rPr>
                <w:delText>4 násobek</w:delText>
              </w:r>
            </w:del>
          </w:p>
        </w:tc>
        <w:tc>
          <w:tcPr>
            <w:tcW w:w="1276" w:type="dxa"/>
            <w:tcBorders>
              <w:top w:val="nil"/>
              <w:left w:val="nil"/>
              <w:bottom w:val="dotted" w:sz="4" w:space="0" w:color="5B9BD5"/>
              <w:right w:val="nil"/>
            </w:tcBorders>
            <w:noWrap/>
            <w:vAlign w:val="center"/>
            <w:tcPrChange w:id="426" w:author="." w:date="2016-10-12T09:15:00Z">
              <w:tcPr>
                <w:tcW w:w="1276"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427" w:author="." w:date="2016-10-12T09:15:00Z"/>
                <w:rFonts w:ascii="Calibri" w:eastAsia="Times New Roman" w:hAnsi="Calibri" w:cs="Times New Roman"/>
                <w:color w:val="000000"/>
                <w:sz w:val="20"/>
                <w:lang w:eastAsia="cs-CZ"/>
              </w:rPr>
            </w:pPr>
            <w:del w:id="428" w:author="." w:date="2016-10-12T09:15:00Z">
              <w:r w:rsidDel="005B5456">
                <w:rPr>
                  <w:rFonts w:ascii="Calibri" w:eastAsia="Times New Roman" w:hAnsi="Calibri" w:cs="Times New Roman"/>
                  <w:color w:val="000000"/>
                  <w:sz w:val="20"/>
                  <w:lang w:eastAsia="cs-CZ"/>
                </w:rPr>
                <w:delText>4%</w:delText>
              </w:r>
            </w:del>
          </w:p>
        </w:tc>
        <w:tc>
          <w:tcPr>
            <w:tcW w:w="1134" w:type="dxa"/>
            <w:tcBorders>
              <w:top w:val="nil"/>
              <w:left w:val="nil"/>
              <w:bottom w:val="dotted" w:sz="4" w:space="0" w:color="5B9BD5"/>
              <w:right w:val="nil"/>
            </w:tcBorders>
            <w:noWrap/>
            <w:vAlign w:val="center"/>
            <w:tcPrChange w:id="429" w:author="." w:date="2016-10-12T09:15:00Z">
              <w:tcPr>
                <w:tcW w:w="1134"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430" w:author="." w:date="2016-10-12T09:15:00Z"/>
                <w:rFonts w:ascii="Calibri" w:eastAsia="Times New Roman" w:hAnsi="Calibri" w:cs="Times New Roman"/>
                <w:color w:val="000000"/>
                <w:sz w:val="20"/>
                <w:lang w:eastAsia="cs-CZ"/>
              </w:rPr>
            </w:pPr>
            <w:del w:id="431" w:author="." w:date="2016-10-12T09:15:00Z">
              <w:r w:rsidDel="005B5456">
                <w:rPr>
                  <w:rFonts w:ascii="Calibri" w:eastAsia="Times New Roman" w:hAnsi="Calibri" w:cs="Times New Roman"/>
                  <w:color w:val="000000"/>
                  <w:sz w:val="20"/>
                  <w:lang w:eastAsia="cs-CZ"/>
                </w:rPr>
                <w:delText>2%</w:delText>
              </w:r>
            </w:del>
          </w:p>
        </w:tc>
        <w:tc>
          <w:tcPr>
            <w:tcW w:w="1134" w:type="dxa"/>
            <w:tcBorders>
              <w:top w:val="nil"/>
              <w:left w:val="nil"/>
              <w:bottom w:val="dotted" w:sz="4" w:space="0" w:color="5B9BD5"/>
              <w:right w:val="nil"/>
            </w:tcBorders>
            <w:noWrap/>
            <w:vAlign w:val="center"/>
            <w:tcPrChange w:id="432" w:author="." w:date="2016-10-12T09:15:00Z">
              <w:tcPr>
                <w:tcW w:w="1134"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433" w:author="." w:date="2016-10-12T09:15:00Z"/>
                <w:rFonts w:ascii="Calibri" w:eastAsia="Times New Roman" w:hAnsi="Calibri" w:cs="Times New Roman"/>
                <w:color w:val="000000"/>
                <w:sz w:val="20"/>
                <w:lang w:eastAsia="cs-CZ"/>
              </w:rPr>
            </w:pPr>
            <w:del w:id="434" w:author="." w:date="2016-10-12T09:15:00Z">
              <w:r w:rsidDel="005B5456">
                <w:rPr>
                  <w:rFonts w:ascii="Calibri" w:eastAsia="Times New Roman" w:hAnsi="Calibri" w:cs="Times New Roman"/>
                  <w:color w:val="000000"/>
                  <w:sz w:val="20"/>
                  <w:lang w:eastAsia="cs-CZ"/>
                </w:rPr>
                <w:delText>1%</w:delText>
              </w:r>
            </w:del>
          </w:p>
        </w:tc>
        <w:tc>
          <w:tcPr>
            <w:tcW w:w="992" w:type="dxa"/>
            <w:tcBorders>
              <w:top w:val="nil"/>
              <w:left w:val="nil"/>
              <w:bottom w:val="dotted" w:sz="4" w:space="0" w:color="5B9BD5"/>
              <w:right w:val="nil"/>
            </w:tcBorders>
            <w:noWrap/>
            <w:vAlign w:val="center"/>
            <w:tcPrChange w:id="435"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436" w:author="." w:date="2016-10-12T09:15:00Z"/>
                <w:rFonts w:ascii="Calibri" w:eastAsia="Times New Roman" w:hAnsi="Calibri" w:cs="Times New Roman"/>
                <w:color w:val="000000"/>
                <w:sz w:val="20"/>
                <w:lang w:eastAsia="cs-CZ"/>
              </w:rPr>
            </w:pPr>
            <w:del w:id="437" w:author="." w:date="2016-10-12T09:15:00Z">
              <w:r w:rsidDel="005B5456">
                <w:rPr>
                  <w:rFonts w:ascii="Calibri" w:eastAsia="Times New Roman" w:hAnsi="Calibri" w:cs="Times New Roman"/>
                  <w:color w:val="000000"/>
                  <w:sz w:val="20"/>
                  <w:lang w:eastAsia="cs-CZ"/>
                </w:rPr>
                <w:delText> </w:delText>
              </w:r>
            </w:del>
          </w:p>
        </w:tc>
        <w:tc>
          <w:tcPr>
            <w:tcW w:w="992" w:type="dxa"/>
            <w:tcBorders>
              <w:top w:val="nil"/>
              <w:left w:val="nil"/>
              <w:bottom w:val="dotted" w:sz="4" w:space="0" w:color="5B9BD5"/>
              <w:right w:val="nil"/>
            </w:tcBorders>
            <w:noWrap/>
            <w:vAlign w:val="center"/>
            <w:tcPrChange w:id="438"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439" w:author="." w:date="2016-10-12T09:15:00Z"/>
                <w:rFonts w:ascii="Calibri" w:eastAsia="Times New Roman" w:hAnsi="Calibri" w:cs="Times New Roman"/>
                <w:color w:val="000000"/>
                <w:sz w:val="20"/>
                <w:lang w:eastAsia="cs-CZ"/>
              </w:rPr>
            </w:pPr>
            <w:del w:id="440" w:author="." w:date="2016-10-12T09:15:00Z">
              <w:r w:rsidDel="005B5456">
                <w:rPr>
                  <w:rFonts w:ascii="Calibri" w:eastAsia="Times New Roman" w:hAnsi="Calibri" w:cs="Times New Roman"/>
                  <w:color w:val="000000"/>
                  <w:sz w:val="20"/>
                  <w:lang w:eastAsia="cs-CZ"/>
                </w:rPr>
                <w:delText> </w:delText>
              </w:r>
            </w:del>
          </w:p>
        </w:tc>
        <w:tc>
          <w:tcPr>
            <w:tcW w:w="1240" w:type="dxa"/>
            <w:tcBorders>
              <w:top w:val="nil"/>
              <w:left w:val="nil"/>
              <w:bottom w:val="dotted" w:sz="4" w:space="0" w:color="5B9BD5"/>
              <w:right w:val="nil"/>
            </w:tcBorders>
            <w:noWrap/>
            <w:vAlign w:val="center"/>
            <w:tcPrChange w:id="441" w:author="." w:date="2016-10-12T09:15:00Z">
              <w:tcPr>
                <w:tcW w:w="1240"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442" w:author="." w:date="2016-10-12T09:15:00Z"/>
                <w:rFonts w:ascii="Calibri" w:eastAsia="Times New Roman" w:hAnsi="Calibri" w:cs="Times New Roman"/>
                <w:color w:val="000000"/>
                <w:sz w:val="20"/>
                <w:lang w:eastAsia="cs-CZ"/>
              </w:rPr>
            </w:pPr>
            <w:del w:id="443" w:author="." w:date="2016-10-12T09:15:00Z">
              <w:r w:rsidDel="005B5456">
                <w:rPr>
                  <w:rFonts w:ascii="Calibri" w:eastAsia="Times New Roman" w:hAnsi="Calibri" w:cs="Times New Roman"/>
                  <w:color w:val="000000"/>
                  <w:sz w:val="20"/>
                  <w:lang w:eastAsia="cs-CZ"/>
                </w:rPr>
                <w:delText> </w:delText>
              </w:r>
            </w:del>
          </w:p>
        </w:tc>
      </w:tr>
      <w:tr w:rsidR="0067054F" w:rsidDel="005B5456" w:rsidTr="005B5456">
        <w:trPr>
          <w:trHeight w:val="300"/>
          <w:del w:id="444" w:author="." w:date="2016-10-12T09:15:00Z"/>
          <w:trPrChange w:id="445" w:author="." w:date="2016-10-12T09:15:00Z">
            <w:trPr>
              <w:trHeight w:val="300"/>
            </w:trPr>
          </w:trPrChange>
        </w:trPr>
        <w:tc>
          <w:tcPr>
            <w:tcW w:w="300" w:type="dxa"/>
            <w:tcBorders>
              <w:top w:val="nil"/>
              <w:left w:val="nil"/>
              <w:bottom w:val="dotted" w:sz="4" w:space="0" w:color="5B9BD5"/>
              <w:right w:val="nil"/>
            </w:tcBorders>
            <w:noWrap/>
            <w:vAlign w:val="bottom"/>
            <w:tcPrChange w:id="446" w:author="." w:date="2016-10-12T09:15:00Z">
              <w:tcPr>
                <w:tcW w:w="300" w:type="dxa"/>
                <w:tcBorders>
                  <w:top w:val="nil"/>
                  <w:left w:val="nil"/>
                  <w:bottom w:val="dotted" w:sz="4" w:space="0" w:color="5B9BD5"/>
                  <w:right w:val="nil"/>
                </w:tcBorders>
                <w:noWrap/>
                <w:vAlign w:val="bottom"/>
              </w:tcPr>
            </w:tcPrChange>
          </w:tcPr>
          <w:p w:rsidR="0067054F" w:rsidDel="005B5456" w:rsidRDefault="0067054F">
            <w:pPr>
              <w:spacing w:after="0" w:line="240" w:lineRule="auto"/>
              <w:rPr>
                <w:del w:id="447" w:author="." w:date="2016-10-12T09:15:00Z"/>
                <w:rFonts w:ascii="Calibri" w:eastAsia="Times New Roman" w:hAnsi="Calibri" w:cs="Times New Roman"/>
                <w:b/>
                <w:bCs/>
                <w:color w:val="000000"/>
                <w:sz w:val="20"/>
                <w:lang w:eastAsia="cs-CZ"/>
              </w:rPr>
            </w:pPr>
            <w:del w:id="448" w:author="." w:date="2016-10-12T09:15:00Z">
              <w:r w:rsidDel="005B5456">
                <w:rPr>
                  <w:rFonts w:ascii="Calibri" w:eastAsia="Times New Roman" w:hAnsi="Calibri" w:cs="Times New Roman"/>
                  <w:b/>
                  <w:bCs/>
                  <w:color w:val="000000"/>
                  <w:sz w:val="20"/>
                  <w:lang w:eastAsia="cs-CZ"/>
                </w:rPr>
                <w:delText> </w:delText>
              </w:r>
            </w:del>
          </w:p>
        </w:tc>
        <w:tc>
          <w:tcPr>
            <w:tcW w:w="6788" w:type="dxa"/>
            <w:tcBorders>
              <w:top w:val="nil"/>
              <w:left w:val="nil"/>
              <w:bottom w:val="dotted" w:sz="4" w:space="0" w:color="5B9BD5"/>
              <w:right w:val="nil"/>
            </w:tcBorders>
            <w:noWrap/>
            <w:vAlign w:val="bottom"/>
            <w:tcPrChange w:id="449" w:author="." w:date="2016-10-12T09:15:00Z">
              <w:tcPr>
                <w:tcW w:w="6788" w:type="dxa"/>
                <w:tcBorders>
                  <w:top w:val="nil"/>
                  <w:left w:val="nil"/>
                  <w:bottom w:val="dotted" w:sz="4" w:space="0" w:color="5B9BD5"/>
                  <w:right w:val="nil"/>
                </w:tcBorders>
                <w:noWrap/>
                <w:vAlign w:val="bottom"/>
              </w:tcPr>
            </w:tcPrChange>
          </w:tcPr>
          <w:p w:rsidR="0067054F" w:rsidDel="005B5456" w:rsidRDefault="0067054F">
            <w:pPr>
              <w:spacing w:after="0" w:line="240" w:lineRule="auto"/>
              <w:jc w:val="right"/>
              <w:rPr>
                <w:del w:id="450" w:author="." w:date="2016-10-12T09:15:00Z"/>
                <w:rFonts w:ascii="Calibri" w:eastAsia="Times New Roman" w:hAnsi="Calibri" w:cs="Times New Roman"/>
                <w:i/>
                <w:iCs/>
                <w:color w:val="000000"/>
                <w:sz w:val="20"/>
                <w:lang w:eastAsia="cs-CZ"/>
              </w:rPr>
            </w:pPr>
            <w:del w:id="451" w:author="." w:date="2016-10-12T09:15:00Z">
              <w:r w:rsidDel="005B5456">
                <w:rPr>
                  <w:rFonts w:ascii="Calibri" w:eastAsia="Times New Roman" w:hAnsi="Calibri" w:cs="Times New Roman"/>
                  <w:i/>
                  <w:iCs/>
                  <w:color w:val="000000"/>
                  <w:sz w:val="20"/>
                  <w:lang w:eastAsia="cs-CZ"/>
                </w:rPr>
                <w:delText xml:space="preserve">Sleva za překročení požadované </w:delText>
              </w:r>
              <w:r w:rsidDel="005B5456">
                <w:rPr>
                  <w:rFonts w:ascii="Calibri" w:eastAsia="Times New Roman" w:hAnsi="Calibri" w:cs="Times New Roman"/>
                  <w:b/>
                  <w:bCs/>
                  <w:i/>
                  <w:iCs/>
                  <w:color w:val="000000"/>
                  <w:sz w:val="20"/>
                  <w:lang w:eastAsia="cs-CZ"/>
                </w:rPr>
                <w:delText>Doby vyřešení</w:delText>
              </w:r>
              <w:r w:rsidDel="005B5456">
                <w:rPr>
                  <w:rFonts w:ascii="Calibri" w:eastAsia="Times New Roman" w:hAnsi="Calibri" w:cs="Times New Roman"/>
                  <w:i/>
                  <w:iCs/>
                  <w:color w:val="000000"/>
                  <w:sz w:val="20"/>
                  <w:lang w:eastAsia="cs-CZ"/>
                </w:rPr>
                <w:delText xml:space="preserve"> za každou započatou hodinu</w:delText>
              </w:r>
            </w:del>
          </w:p>
        </w:tc>
        <w:tc>
          <w:tcPr>
            <w:tcW w:w="1276" w:type="dxa"/>
            <w:tcBorders>
              <w:top w:val="nil"/>
              <w:left w:val="nil"/>
              <w:bottom w:val="dotted" w:sz="4" w:space="0" w:color="5B9BD5"/>
              <w:right w:val="nil"/>
            </w:tcBorders>
            <w:noWrap/>
            <w:vAlign w:val="center"/>
            <w:tcPrChange w:id="452" w:author="." w:date="2016-10-12T09:15:00Z">
              <w:tcPr>
                <w:tcW w:w="1276"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453" w:author="." w:date="2016-10-12T09:15:00Z"/>
                <w:rFonts w:ascii="Calibri" w:eastAsia="Times New Roman" w:hAnsi="Calibri" w:cs="Times New Roman"/>
                <w:color w:val="000000"/>
                <w:sz w:val="20"/>
                <w:lang w:eastAsia="cs-CZ"/>
              </w:rPr>
            </w:pPr>
            <w:del w:id="454" w:author="." w:date="2016-10-12T09:15:00Z">
              <w:r w:rsidDel="005B5456">
                <w:rPr>
                  <w:rFonts w:ascii="Calibri" w:eastAsia="Times New Roman" w:hAnsi="Calibri" w:cs="Times New Roman"/>
                  <w:color w:val="000000"/>
                  <w:sz w:val="20"/>
                  <w:lang w:eastAsia="cs-CZ"/>
                </w:rPr>
                <w:delText>6%</w:delText>
              </w:r>
            </w:del>
          </w:p>
        </w:tc>
        <w:tc>
          <w:tcPr>
            <w:tcW w:w="1134" w:type="dxa"/>
            <w:tcBorders>
              <w:top w:val="nil"/>
              <w:left w:val="nil"/>
              <w:bottom w:val="dotted" w:sz="4" w:space="0" w:color="5B9BD5"/>
              <w:right w:val="nil"/>
            </w:tcBorders>
            <w:noWrap/>
            <w:vAlign w:val="center"/>
            <w:tcPrChange w:id="455" w:author="." w:date="2016-10-12T09:15:00Z">
              <w:tcPr>
                <w:tcW w:w="1134"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456" w:author="." w:date="2016-10-12T09:15:00Z"/>
                <w:rFonts w:ascii="Calibri" w:eastAsia="Times New Roman" w:hAnsi="Calibri" w:cs="Times New Roman"/>
                <w:color w:val="000000"/>
                <w:sz w:val="20"/>
                <w:lang w:eastAsia="cs-CZ"/>
              </w:rPr>
            </w:pPr>
            <w:del w:id="457" w:author="." w:date="2016-10-12T09:15:00Z">
              <w:r w:rsidDel="005B5456">
                <w:rPr>
                  <w:rFonts w:ascii="Calibri" w:eastAsia="Times New Roman" w:hAnsi="Calibri" w:cs="Times New Roman"/>
                  <w:color w:val="000000"/>
                  <w:sz w:val="20"/>
                  <w:lang w:eastAsia="cs-CZ"/>
                </w:rPr>
                <w:delText>3%</w:delText>
              </w:r>
            </w:del>
          </w:p>
        </w:tc>
        <w:tc>
          <w:tcPr>
            <w:tcW w:w="1134" w:type="dxa"/>
            <w:tcBorders>
              <w:top w:val="nil"/>
              <w:left w:val="nil"/>
              <w:bottom w:val="dotted" w:sz="4" w:space="0" w:color="5B9BD5"/>
              <w:right w:val="nil"/>
            </w:tcBorders>
            <w:noWrap/>
            <w:vAlign w:val="center"/>
            <w:tcPrChange w:id="458" w:author="." w:date="2016-10-12T09:15:00Z">
              <w:tcPr>
                <w:tcW w:w="1134"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459" w:author="." w:date="2016-10-12T09:15:00Z"/>
                <w:rFonts w:ascii="Calibri" w:eastAsia="Times New Roman" w:hAnsi="Calibri" w:cs="Times New Roman"/>
                <w:color w:val="000000"/>
                <w:sz w:val="20"/>
                <w:lang w:eastAsia="cs-CZ"/>
              </w:rPr>
            </w:pPr>
            <w:del w:id="460" w:author="." w:date="2016-10-12T09:15:00Z">
              <w:r w:rsidDel="005B5456">
                <w:rPr>
                  <w:rFonts w:ascii="Calibri" w:eastAsia="Times New Roman" w:hAnsi="Calibri" w:cs="Times New Roman"/>
                  <w:color w:val="000000"/>
                  <w:sz w:val="20"/>
                  <w:lang w:eastAsia="cs-CZ"/>
                </w:rPr>
                <w:delText>1%</w:delText>
              </w:r>
            </w:del>
          </w:p>
        </w:tc>
        <w:tc>
          <w:tcPr>
            <w:tcW w:w="992" w:type="dxa"/>
            <w:tcBorders>
              <w:top w:val="nil"/>
              <w:left w:val="nil"/>
              <w:bottom w:val="dotted" w:sz="4" w:space="0" w:color="5B9BD5"/>
              <w:right w:val="nil"/>
            </w:tcBorders>
            <w:noWrap/>
            <w:vAlign w:val="center"/>
            <w:tcPrChange w:id="461"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462" w:author="." w:date="2016-10-12T09:15:00Z"/>
                <w:rFonts w:ascii="Calibri" w:eastAsia="Times New Roman" w:hAnsi="Calibri" w:cs="Times New Roman"/>
                <w:color w:val="000000"/>
                <w:sz w:val="20"/>
                <w:lang w:eastAsia="cs-CZ"/>
              </w:rPr>
            </w:pPr>
            <w:del w:id="463" w:author="." w:date="2016-10-12T09:15:00Z">
              <w:r w:rsidDel="005B5456">
                <w:rPr>
                  <w:rFonts w:ascii="Calibri" w:eastAsia="Times New Roman" w:hAnsi="Calibri" w:cs="Times New Roman"/>
                  <w:color w:val="000000"/>
                  <w:sz w:val="20"/>
                  <w:lang w:eastAsia="cs-CZ"/>
                </w:rPr>
                <w:delText> </w:delText>
              </w:r>
            </w:del>
          </w:p>
        </w:tc>
        <w:tc>
          <w:tcPr>
            <w:tcW w:w="992" w:type="dxa"/>
            <w:tcBorders>
              <w:top w:val="nil"/>
              <w:left w:val="nil"/>
              <w:bottom w:val="dotted" w:sz="4" w:space="0" w:color="5B9BD5"/>
              <w:right w:val="nil"/>
            </w:tcBorders>
            <w:noWrap/>
            <w:vAlign w:val="center"/>
            <w:tcPrChange w:id="464"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465" w:author="." w:date="2016-10-12T09:15:00Z"/>
                <w:rFonts w:ascii="Calibri" w:eastAsia="Times New Roman" w:hAnsi="Calibri" w:cs="Times New Roman"/>
                <w:color w:val="000000"/>
                <w:sz w:val="20"/>
                <w:lang w:eastAsia="cs-CZ"/>
              </w:rPr>
            </w:pPr>
            <w:del w:id="466" w:author="." w:date="2016-10-12T09:15:00Z">
              <w:r w:rsidDel="005B5456">
                <w:rPr>
                  <w:rFonts w:ascii="Calibri" w:eastAsia="Times New Roman" w:hAnsi="Calibri" w:cs="Times New Roman"/>
                  <w:color w:val="000000"/>
                  <w:sz w:val="20"/>
                  <w:lang w:eastAsia="cs-CZ"/>
                </w:rPr>
                <w:delText> </w:delText>
              </w:r>
            </w:del>
          </w:p>
        </w:tc>
        <w:tc>
          <w:tcPr>
            <w:tcW w:w="1240" w:type="dxa"/>
            <w:tcBorders>
              <w:top w:val="nil"/>
              <w:left w:val="nil"/>
              <w:bottom w:val="dotted" w:sz="4" w:space="0" w:color="5B9BD5"/>
              <w:right w:val="nil"/>
            </w:tcBorders>
            <w:noWrap/>
            <w:vAlign w:val="center"/>
            <w:tcPrChange w:id="467" w:author="." w:date="2016-10-12T09:15:00Z">
              <w:tcPr>
                <w:tcW w:w="1240"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468" w:author="." w:date="2016-10-12T09:15:00Z"/>
                <w:rFonts w:ascii="Calibri" w:eastAsia="Times New Roman" w:hAnsi="Calibri" w:cs="Times New Roman"/>
                <w:color w:val="000000"/>
                <w:sz w:val="20"/>
                <w:lang w:eastAsia="cs-CZ"/>
              </w:rPr>
            </w:pPr>
            <w:del w:id="469" w:author="." w:date="2016-10-12T09:15:00Z">
              <w:r w:rsidDel="005B5456">
                <w:rPr>
                  <w:rFonts w:ascii="Calibri" w:eastAsia="Times New Roman" w:hAnsi="Calibri" w:cs="Times New Roman"/>
                  <w:color w:val="000000"/>
                  <w:sz w:val="20"/>
                  <w:lang w:eastAsia="cs-CZ"/>
                </w:rPr>
                <w:delText> </w:delText>
              </w:r>
            </w:del>
          </w:p>
        </w:tc>
      </w:tr>
      <w:tr w:rsidR="0067054F" w:rsidDel="005B5456" w:rsidTr="005B5456">
        <w:trPr>
          <w:trHeight w:val="300"/>
          <w:del w:id="470" w:author="." w:date="2016-10-12T09:15:00Z"/>
          <w:trPrChange w:id="471" w:author="." w:date="2016-10-12T09:15:00Z">
            <w:trPr>
              <w:trHeight w:val="300"/>
            </w:trPr>
          </w:trPrChange>
        </w:trPr>
        <w:tc>
          <w:tcPr>
            <w:tcW w:w="300" w:type="dxa"/>
            <w:tcBorders>
              <w:top w:val="nil"/>
              <w:left w:val="nil"/>
              <w:bottom w:val="dotted" w:sz="4" w:space="0" w:color="5B9BD5"/>
              <w:right w:val="nil"/>
            </w:tcBorders>
            <w:noWrap/>
            <w:vAlign w:val="bottom"/>
            <w:tcPrChange w:id="472" w:author="." w:date="2016-10-12T09:15:00Z">
              <w:tcPr>
                <w:tcW w:w="300" w:type="dxa"/>
                <w:tcBorders>
                  <w:top w:val="nil"/>
                  <w:left w:val="nil"/>
                  <w:bottom w:val="dotted" w:sz="4" w:space="0" w:color="5B9BD5"/>
                  <w:right w:val="nil"/>
                </w:tcBorders>
                <w:noWrap/>
                <w:vAlign w:val="bottom"/>
              </w:tcPr>
            </w:tcPrChange>
          </w:tcPr>
          <w:p w:rsidR="0067054F" w:rsidDel="005B5456" w:rsidRDefault="0067054F">
            <w:pPr>
              <w:spacing w:after="0" w:line="240" w:lineRule="auto"/>
              <w:rPr>
                <w:del w:id="473" w:author="." w:date="2016-10-12T09:15:00Z"/>
                <w:rFonts w:ascii="Calibri" w:eastAsia="Times New Roman" w:hAnsi="Calibri" w:cs="Times New Roman"/>
                <w:b/>
                <w:bCs/>
                <w:color w:val="000000"/>
                <w:sz w:val="20"/>
                <w:lang w:eastAsia="cs-CZ"/>
              </w:rPr>
            </w:pPr>
            <w:del w:id="474" w:author="." w:date="2016-10-12T09:15:00Z">
              <w:r w:rsidDel="005B5456">
                <w:rPr>
                  <w:rFonts w:ascii="Calibri" w:eastAsia="Times New Roman" w:hAnsi="Calibri" w:cs="Times New Roman"/>
                  <w:b/>
                  <w:bCs/>
                  <w:color w:val="000000"/>
                  <w:sz w:val="20"/>
                  <w:lang w:eastAsia="cs-CZ"/>
                </w:rPr>
                <w:delText> </w:delText>
              </w:r>
            </w:del>
          </w:p>
        </w:tc>
        <w:tc>
          <w:tcPr>
            <w:tcW w:w="6788" w:type="dxa"/>
            <w:tcBorders>
              <w:top w:val="nil"/>
              <w:left w:val="nil"/>
              <w:bottom w:val="dotted" w:sz="4" w:space="0" w:color="5B9BD5"/>
              <w:right w:val="nil"/>
            </w:tcBorders>
            <w:noWrap/>
            <w:vAlign w:val="center"/>
            <w:tcPrChange w:id="475" w:author="." w:date="2016-10-12T09:15:00Z">
              <w:tcPr>
                <w:tcW w:w="6788"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right"/>
              <w:rPr>
                <w:del w:id="476" w:author="." w:date="2016-10-12T09:15:00Z"/>
                <w:rFonts w:ascii="Calibri" w:eastAsia="Times New Roman" w:hAnsi="Calibri" w:cs="Times New Roman"/>
                <w:i/>
                <w:iCs/>
                <w:color w:val="000000"/>
                <w:sz w:val="20"/>
                <w:lang w:eastAsia="cs-CZ"/>
              </w:rPr>
            </w:pPr>
            <w:del w:id="477" w:author="." w:date="2016-10-12T09:15:00Z">
              <w:r w:rsidDel="005B5456">
                <w:rPr>
                  <w:rFonts w:ascii="Calibri" w:eastAsia="Times New Roman" w:hAnsi="Calibri" w:cs="Times New Roman"/>
                  <w:i/>
                  <w:iCs/>
                  <w:color w:val="000000"/>
                  <w:sz w:val="20"/>
                  <w:lang w:eastAsia="cs-CZ"/>
                </w:rPr>
                <w:delText xml:space="preserve">Sleva za překročení </w:delText>
              </w:r>
              <w:r w:rsidDel="005B5456">
                <w:rPr>
                  <w:rFonts w:ascii="Calibri" w:eastAsia="Times New Roman" w:hAnsi="Calibri" w:cs="Times New Roman"/>
                  <w:b/>
                  <w:bCs/>
                  <w:i/>
                  <w:iCs/>
                  <w:color w:val="000000"/>
                  <w:sz w:val="20"/>
                  <w:lang w:eastAsia="cs-CZ"/>
                </w:rPr>
                <w:delText xml:space="preserve">Doby vyřešení </w:delText>
              </w:r>
              <w:r w:rsidDel="005B5456">
                <w:rPr>
                  <w:rFonts w:ascii="Calibri" w:eastAsia="Times New Roman" w:hAnsi="Calibri" w:cs="Times New Roman"/>
                  <w:i/>
                  <w:iCs/>
                  <w:color w:val="000000"/>
                  <w:sz w:val="20"/>
                  <w:lang w:eastAsia="cs-CZ"/>
                </w:rPr>
                <w:delText xml:space="preserve">za každou započatou hodinu nad </w:delText>
              </w:r>
              <w:r w:rsidDel="005B5456">
                <w:rPr>
                  <w:rFonts w:ascii="Calibri" w:eastAsia="Times New Roman" w:hAnsi="Calibri" w:cs="Times New Roman"/>
                  <w:b/>
                  <w:bCs/>
                  <w:i/>
                  <w:iCs/>
                  <w:color w:val="000000"/>
                  <w:sz w:val="20"/>
                  <w:lang w:eastAsia="cs-CZ"/>
                </w:rPr>
                <w:delText xml:space="preserve">4 násobek </w:delText>
              </w:r>
            </w:del>
          </w:p>
        </w:tc>
        <w:tc>
          <w:tcPr>
            <w:tcW w:w="1276" w:type="dxa"/>
            <w:tcBorders>
              <w:top w:val="nil"/>
              <w:left w:val="nil"/>
              <w:bottom w:val="dotted" w:sz="4" w:space="0" w:color="5B9BD5"/>
              <w:right w:val="nil"/>
            </w:tcBorders>
            <w:noWrap/>
            <w:vAlign w:val="center"/>
            <w:tcPrChange w:id="478" w:author="." w:date="2016-10-12T09:15:00Z">
              <w:tcPr>
                <w:tcW w:w="1276"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479" w:author="." w:date="2016-10-12T09:15:00Z"/>
                <w:rFonts w:ascii="Calibri" w:eastAsia="Times New Roman" w:hAnsi="Calibri" w:cs="Times New Roman"/>
                <w:color w:val="000000"/>
                <w:sz w:val="20"/>
                <w:lang w:eastAsia="cs-CZ"/>
              </w:rPr>
            </w:pPr>
            <w:del w:id="480" w:author="." w:date="2016-10-12T09:15:00Z">
              <w:r w:rsidDel="005B5456">
                <w:rPr>
                  <w:rFonts w:ascii="Calibri" w:eastAsia="Times New Roman" w:hAnsi="Calibri" w:cs="Times New Roman"/>
                  <w:color w:val="000000"/>
                  <w:sz w:val="20"/>
                  <w:lang w:eastAsia="cs-CZ"/>
                </w:rPr>
                <w:delText>8%</w:delText>
              </w:r>
            </w:del>
          </w:p>
        </w:tc>
        <w:tc>
          <w:tcPr>
            <w:tcW w:w="1134" w:type="dxa"/>
            <w:tcBorders>
              <w:top w:val="nil"/>
              <w:left w:val="nil"/>
              <w:bottom w:val="dotted" w:sz="4" w:space="0" w:color="5B9BD5"/>
              <w:right w:val="nil"/>
            </w:tcBorders>
            <w:noWrap/>
            <w:vAlign w:val="center"/>
            <w:tcPrChange w:id="481" w:author="." w:date="2016-10-12T09:15:00Z">
              <w:tcPr>
                <w:tcW w:w="1134"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482" w:author="." w:date="2016-10-12T09:15:00Z"/>
                <w:rFonts w:ascii="Calibri" w:eastAsia="Times New Roman" w:hAnsi="Calibri" w:cs="Times New Roman"/>
                <w:color w:val="000000"/>
                <w:sz w:val="20"/>
                <w:lang w:eastAsia="cs-CZ"/>
              </w:rPr>
            </w:pPr>
            <w:del w:id="483" w:author="." w:date="2016-10-12T09:15:00Z">
              <w:r w:rsidDel="005B5456">
                <w:rPr>
                  <w:rFonts w:ascii="Calibri" w:eastAsia="Times New Roman" w:hAnsi="Calibri" w:cs="Times New Roman"/>
                  <w:color w:val="000000"/>
                  <w:sz w:val="20"/>
                  <w:lang w:eastAsia="cs-CZ"/>
                </w:rPr>
                <w:delText>6%</w:delText>
              </w:r>
            </w:del>
          </w:p>
        </w:tc>
        <w:tc>
          <w:tcPr>
            <w:tcW w:w="1134" w:type="dxa"/>
            <w:tcBorders>
              <w:top w:val="nil"/>
              <w:left w:val="nil"/>
              <w:bottom w:val="dotted" w:sz="4" w:space="0" w:color="5B9BD5"/>
              <w:right w:val="nil"/>
            </w:tcBorders>
            <w:noWrap/>
            <w:vAlign w:val="center"/>
            <w:tcPrChange w:id="484" w:author="." w:date="2016-10-12T09:15:00Z">
              <w:tcPr>
                <w:tcW w:w="1134"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485" w:author="." w:date="2016-10-12T09:15:00Z"/>
                <w:rFonts w:ascii="Calibri" w:eastAsia="Times New Roman" w:hAnsi="Calibri" w:cs="Times New Roman"/>
                <w:color w:val="000000"/>
                <w:sz w:val="20"/>
                <w:lang w:eastAsia="cs-CZ"/>
              </w:rPr>
            </w:pPr>
            <w:del w:id="486" w:author="." w:date="2016-10-12T09:15:00Z">
              <w:r w:rsidDel="005B5456">
                <w:rPr>
                  <w:rFonts w:ascii="Calibri" w:eastAsia="Times New Roman" w:hAnsi="Calibri" w:cs="Times New Roman"/>
                  <w:color w:val="000000"/>
                  <w:sz w:val="20"/>
                  <w:lang w:eastAsia="cs-CZ"/>
                </w:rPr>
                <w:delText>2%</w:delText>
              </w:r>
            </w:del>
          </w:p>
        </w:tc>
        <w:tc>
          <w:tcPr>
            <w:tcW w:w="992" w:type="dxa"/>
            <w:tcBorders>
              <w:top w:val="nil"/>
              <w:left w:val="nil"/>
              <w:bottom w:val="dotted" w:sz="4" w:space="0" w:color="5B9BD5"/>
              <w:right w:val="nil"/>
            </w:tcBorders>
            <w:noWrap/>
            <w:vAlign w:val="center"/>
            <w:tcPrChange w:id="487"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488" w:author="." w:date="2016-10-12T09:15:00Z"/>
                <w:rFonts w:ascii="Calibri" w:eastAsia="Times New Roman" w:hAnsi="Calibri" w:cs="Times New Roman"/>
                <w:color w:val="000000"/>
                <w:sz w:val="20"/>
                <w:lang w:eastAsia="cs-CZ"/>
              </w:rPr>
            </w:pPr>
            <w:del w:id="489" w:author="." w:date="2016-10-12T09:15:00Z">
              <w:r w:rsidDel="005B5456">
                <w:rPr>
                  <w:rFonts w:ascii="Calibri" w:eastAsia="Times New Roman" w:hAnsi="Calibri" w:cs="Times New Roman"/>
                  <w:color w:val="000000"/>
                  <w:sz w:val="20"/>
                  <w:lang w:eastAsia="cs-CZ"/>
                </w:rPr>
                <w:delText> </w:delText>
              </w:r>
            </w:del>
          </w:p>
        </w:tc>
        <w:tc>
          <w:tcPr>
            <w:tcW w:w="992" w:type="dxa"/>
            <w:tcBorders>
              <w:top w:val="nil"/>
              <w:left w:val="nil"/>
              <w:bottom w:val="dotted" w:sz="4" w:space="0" w:color="5B9BD5"/>
              <w:right w:val="nil"/>
            </w:tcBorders>
            <w:noWrap/>
            <w:vAlign w:val="center"/>
            <w:tcPrChange w:id="490"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491" w:author="." w:date="2016-10-12T09:15:00Z"/>
                <w:rFonts w:ascii="Calibri" w:eastAsia="Times New Roman" w:hAnsi="Calibri" w:cs="Times New Roman"/>
                <w:color w:val="000000"/>
                <w:sz w:val="20"/>
                <w:lang w:eastAsia="cs-CZ"/>
              </w:rPr>
            </w:pPr>
            <w:del w:id="492" w:author="." w:date="2016-10-12T09:15:00Z">
              <w:r w:rsidDel="005B5456">
                <w:rPr>
                  <w:rFonts w:ascii="Calibri" w:eastAsia="Times New Roman" w:hAnsi="Calibri" w:cs="Times New Roman"/>
                  <w:color w:val="000000"/>
                  <w:sz w:val="20"/>
                  <w:lang w:eastAsia="cs-CZ"/>
                </w:rPr>
                <w:delText> </w:delText>
              </w:r>
            </w:del>
          </w:p>
        </w:tc>
        <w:tc>
          <w:tcPr>
            <w:tcW w:w="1240" w:type="dxa"/>
            <w:tcBorders>
              <w:top w:val="nil"/>
              <w:left w:val="nil"/>
              <w:bottom w:val="dotted" w:sz="4" w:space="0" w:color="5B9BD5"/>
              <w:right w:val="nil"/>
            </w:tcBorders>
            <w:noWrap/>
            <w:vAlign w:val="center"/>
            <w:tcPrChange w:id="493" w:author="." w:date="2016-10-12T09:15:00Z">
              <w:tcPr>
                <w:tcW w:w="1240"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494" w:author="." w:date="2016-10-12T09:15:00Z"/>
                <w:rFonts w:ascii="Calibri" w:eastAsia="Times New Roman" w:hAnsi="Calibri" w:cs="Times New Roman"/>
                <w:color w:val="000000"/>
                <w:sz w:val="20"/>
                <w:lang w:eastAsia="cs-CZ"/>
              </w:rPr>
            </w:pPr>
            <w:del w:id="495" w:author="." w:date="2016-10-12T09:15:00Z">
              <w:r w:rsidDel="005B5456">
                <w:rPr>
                  <w:rFonts w:ascii="Calibri" w:eastAsia="Times New Roman" w:hAnsi="Calibri" w:cs="Times New Roman"/>
                  <w:color w:val="000000"/>
                  <w:sz w:val="20"/>
                  <w:lang w:eastAsia="cs-CZ"/>
                </w:rPr>
                <w:delText> </w:delText>
              </w:r>
            </w:del>
          </w:p>
        </w:tc>
      </w:tr>
      <w:tr w:rsidR="0067054F" w:rsidDel="005B5456" w:rsidTr="005B5456">
        <w:trPr>
          <w:trHeight w:val="300"/>
          <w:del w:id="496" w:author="." w:date="2016-10-12T09:15:00Z"/>
          <w:trPrChange w:id="497" w:author="." w:date="2016-10-12T09:15:00Z">
            <w:trPr>
              <w:trHeight w:val="300"/>
            </w:trPr>
          </w:trPrChange>
        </w:trPr>
        <w:tc>
          <w:tcPr>
            <w:tcW w:w="7088" w:type="dxa"/>
            <w:gridSpan w:val="2"/>
            <w:tcBorders>
              <w:top w:val="dotted" w:sz="4" w:space="0" w:color="5B9BD5"/>
              <w:left w:val="nil"/>
              <w:bottom w:val="dotted" w:sz="4" w:space="0" w:color="5B9BD5"/>
              <w:right w:val="nil"/>
            </w:tcBorders>
            <w:shd w:val="clear" w:color="auto" w:fill="9BC2E6"/>
            <w:noWrap/>
            <w:vAlign w:val="bottom"/>
            <w:tcPrChange w:id="498" w:author="." w:date="2016-10-12T09:15:00Z">
              <w:tcPr>
                <w:tcW w:w="7088" w:type="dxa"/>
                <w:gridSpan w:val="2"/>
                <w:tcBorders>
                  <w:top w:val="dotted" w:sz="4" w:space="0" w:color="5B9BD5"/>
                  <w:left w:val="nil"/>
                  <w:bottom w:val="dotted" w:sz="4" w:space="0" w:color="5B9BD5"/>
                  <w:right w:val="nil"/>
                </w:tcBorders>
                <w:shd w:val="clear" w:color="auto" w:fill="9BC2E6"/>
                <w:noWrap/>
                <w:vAlign w:val="bottom"/>
              </w:tcPr>
            </w:tcPrChange>
          </w:tcPr>
          <w:p w:rsidR="0067054F" w:rsidDel="005B5456" w:rsidRDefault="0067054F">
            <w:pPr>
              <w:spacing w:after="0" w:line="240" w:lineRule="auto"/>
              <w:rPr>
                <w:del w:id="499" w:author="." w:date="2016-10-12T09:15:00Z"/>
                <w:rFonts w:ascii="Calibri" w:eastAsia="Times New Roman" w:hAnsi="Calibri" w:cs="Times New Roman"/>
                <w:b/>
                <w:bCs/>
                <w:color w:val="000000"/>
                <w:sz w:val="20"/>
                <w:lang w:eastAsia="cs-CZ"/>
              </w:rPr>
            </w:pPr>
            <w:del w:id="500" w:author="." w:date="2016-10-12T09:15:00Z">
              <w:r w:rsidDel="005B5456">
                <w:rPr>
                  <w:rFonts w:ascii="Calibri" w:eastAsia="Times New Roman" w:hAnsi="Calibri" w:cs="Times New Roman"/>
                  <w:b/>
                  <w:bCs/>
                  <w:color w:val="000000"/>
                  <w:sz w:val="20"/>
                  <w:lang w:eastAsia="cs-CZ"/>
                </w:rPr>
                <w:delText>Služby školení a vzdělávání</w:delText>
              </w:r>
            </w:del>
          </w:p>
        </w:tc>
        <w:tc>
          <w:tcPr>
            <w:tcW w:w="1276" w:type="dxa"/>
            <w:tcBorders>
              <w:top w:val="nil"/>
              <w:left w:val="nil"/>
              <w:bottom w:val="dotted" w:sz="4" w:space="0" w:color="5B9BD5"/>
              <w:right w:val="nil"/>
            </w:tcBorders>
            <w:shd w:val="clear" w:color="auto" w:fill="9BC2E6"/>
            <w:noWrap/>
            <w:vAlign w:val="center"/>
            <w:tcPrChange w:id="501" w:author="." w:date="2016-10-12T09:15:00Z">
              <w:tcPr>
                <w:tcW w:w="1276"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502" w:author="." w:date="2016-10-12T09:15:00Z"/>
                <w:rFonts w:ascii="Calibri" w:eastAsia="Times New Roman" w:hAnsi="Calibri" w:cs="Times New Roman"/>
                <w:color w:val="000000"/>
                <w:sz w:val="20"/>
                <w:lang w:eastAsia="cs-CZ"/>
              </w:rPr>
            </w:pPr>
            <w:del w:id="503" w:author="." w:date="2016-10-12T09:15:00Z">
              <w:r w:rsidDel="005B5456">
                <w:rPr>
                  <w:rFonts w:ascii="Calibri" w:eastAsia="Times New Roman" w:hAnsi="Calibri" w:cs="Times New Roman"/>
                  <w:color w:val="000000"/>
                  <w:sz w:val="20"/>
                  <w:lang w:eastAsia="cs-CZ"/>
                </w:rPr>
                <w:delText> </w:delText>
              </w:r>
            </w:del>
          </w:p>
        </w:tc>
        <w:tc>
          <w:tcPr>
            <w:tcW w:w="1134" w:type="dxa"/>
            <w:tcBorders>
              <w:top w:val="nil"/>
              <w:left w:val="nil"/>
              <w:bottom w:val="dotted" w:sz="4" w:space="0" w:color="5B9BD5"/>
              <w:right w:val="nil"/>
            </w:tcBorders>
            <w:shd w:val="clear" w:color="auto" w:fill="9BC2E6"/>
            <w:noWrap/>
            <w:vAlign w:val="center"/>
            <w:tcPrChange w:id="504" w:author="." w:date="2016-10-12T09:15:00Z">
              <w:tcPr>
                <w:tcW w:w="1134"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505" w:author="." w:date="2016-10-12T09:15:00Z"/>
                <w:rFonts w:ascii="Calibri" w:eastAsia="Times New Roman" w:hAnsi="Calibri" w:cs="Times New Roman"/>
                <w:color w:val="000000"/>
                <w:sz w:val="20"/>
                <w:lang w:eastAsia="cs-CZ"/>
              </w:rPr>
            </w:pPr>
            <w:del w:id="506" w:author="." w:date="2016-10-12T09:15:00Z">
              <w:r w:rsidDel="005B5456">
                <w:rPr>
                  <w:rFonts w:ascii="Calibri" w:eastAsia="Times New Roman" w:hAnsi="Calibri" w:cs="Times New Roman"/>
                  <w:color w:val="000000"/>
                  <w:sz w:val="20"/>
                  <w:lang w:eastAsia="cs-CZ"/>
                </w:rPr>
                <w:delText> </w:delText>
              </w:r>
            </w:del>
          </w:p>
        </w:tc>
        <w:tc>
          <w:tcPr>
            <w:tcW w:w="1134" w:type="dxa"/>
            <w:tcBorders>
              <w:top w:val="nil"/>
              <w:left w:val="nil"/>
              <w:bottom w:val="dotted" w:sz="4" w:space="0" w:color="5B9BD5"/>
              <w:right w:val="nil"/>
            </w:tcBorders>
            <w:shd w:val="clear" w:color="auto" w:fill="9BC2E6"/>
            <w:noWrap/>
            <w:vAlign w:val="center"/>
            <w:tcPrChange w:id="507" w:author="." w:date="2016-10-12T09:15:00Z">
              <w:tcPr>
                <w:tcW w:w="1134"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508" w:author="." w:date="2016-10-12T09:15:00Z"/>
                <w:rFonts w:ascii="Calibri" w:eastAsia="Times New Roman" w:hAnsi="Calibri" w:cs="Times New Roman"/>
                <w:color w:val="000000"/>
                <w:sz w:val="20"/>
                <w:lang w:eastAsia="cs-CZ"/>
              </w:rPr>
            </w:pPr>
            <w:del w:id="509" w:author="." w:date="2016-10-12T09:15:00Z">
              <w:r w:rsidDel="005B5456">
                <w:rPr>
                  <w:rFonts w:ascii="Calibri" w:eastAsia="Times New Roman" w:hAnsi="Calibri" w:cs="Times New Roman"/>
                  <w:color w:val="000000"/>
                  <w:sz w:val="20"/>
                  <w:lang w:eastAsia="cs-CZ"/>
                </w:rPr>
                <w:delText> </w:delText>
              </w:r>
            </w:del>
          </w:p>
        </w:tc>
        <w:tc>
          <w:tcPr>
            <w:tcW w:w="992" w:type="dxa"/>
            <w:tcBorders>
              <w:top w:val="nil"/>
              <w:left w:val="nil"/>
              <w:bottom w:val="dotted" w:sz="4" w:space="0" w:color="5B9BD5"/>
              <w:right w:val="nil"/>
            </w:tcBorders>
            <w:shd w:val="clear" w:color="auto" w:fill="9BC2E6"/>
            <w:noWrap/>
            <w:vAlign w:val="center"/>
            <w:tcPrChange w:id="510" w:author="." w:date="2016-10-12T09:15:00Z">
              <w:tcPr>
                <w:tcW w:w="992"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511" w:author="." w:date="2016-10-12T09:15:00Z"/>
                <w:rFonts w:ascii="Calibri" w:eastAsia="Times New Roman" w:hAnsi="Calibri" w:cs="Times New Roman"/>
                <w:color w:val="000000"/>
                <w:sz w:val="20"/>
                <w:lang w:eastAsia="cs-CZ"/>
              </w:rPr>
            </w:pPr>
            <w:del w:id="512" w:author="." w:date="2016-10-12T09:15:00Z">
              <w:r w:rsidDel="005B5456">
                <w:rPr>
                  <w:rFonts w:ascii="Calibri" w:eastAsia="Times New Roman" w:hAnsi="Calibri" w:cs="Times New Roman"/>
                  <w:color w:val="000000"/>
                  <w:sz w:val="20"/>
                  <w:lang w:eastAsia="cs-CZ"/>
                </w:rPr>
                <w:delText> </w:delText>
              </w:r>
            </w:del>
          </w:p>
        </w:tc>
        <w:tc>
          <w:tcPr>
            <w:tcW w:w="992" w:type="dxa"/>
            <w:tcBorders>
              <w:top w:val="nil"/>
              <w:left w:val="nil"/>
              <w:bottom w:val="dotted" w:sz="4" w:space="0" w:color="5B9BD5"/>
              <w:right w:val="nil"/>
            </w:tcBorders>
            <w:shd w:val="clear" w:color="auto" w:fill="9BC2E6"/>
            <w:noWrap/>
            <w:vAlign w:val="center"/>
            <w:tcPrChange w:id="513" w:author="." w:date="2016-10-12T09:15:00Z">
              <w:tcPr>
                <w:tcW w:w="992"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514" w:author="." w:date="2016-10-12T09:15:00Z"/>
                <w:rFonts w:ascii="Calibri" w:eastAsia="Times New Roman" w:hAnsi="Calibri" w:cs="Times New Roman"/>
                <w:color w:val="000000"/>
                <w:sz w:val="20"/>
                <w:lang w:eastAsia="cs-CZ"/>
              </w:rPr>
            </w:pPr>
            <w:del w:id="515" w:author="." w:date="2016-10-12T09:15:00Z">
              <w:r w:rsidDel="005B5456">
                <w:rPr>
                  <w:rFonts w:ascii="Calibri" w:eastAsia="Times New Roman" w:hAnsi="Calibri" w:cs="Times New Roman"/>
                  <w:color w:val="000000"/>
                  <w:sz w:val="20"/>
                  <w:lang w:eastAsia="cs-CZ"/>
                </w:rPr>
                <w:delText> </w:delText>
              </w:r>
            </w:del>
          </w:p>
        </w:tc>
        <w:tc>
          <w:tcPr>
            <w:tcW w:w="1240" w:type="dxa"/>
            <w:tcBorders>
              <w:top w:val="nil"/>
              <w:left w:val="nil"/>
              <w:bottom w:val="dotted" w:sz="4" w:space="0" w:color="5B9BD5"/>
              <w:right w:val="nil"/>
            </w:tcBorders>
            <w:shd w:val="clear" w:color="auto" w:fill="9BC2E6"/>
            <w:noWrap/>
            <w:vAlign w:val="center"/>
            <w:tcPrChange w:id="516" w:author="." w:date="2016-10-12T09:15:00Z">
              <w:tcPr>
                <w:tcW w:w="1240"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517" w:author="." w:date="2016-10-12T09:15:00Z"/>
                <w:rFonts w:ascii="Calibri" w:eastAsia="Times New Roman" w:hAnsi="Calibri" w:cs="Times New Roman"/>
                <w:color w:val="000000"/>
                <w:sz w:val="20"/>
                <w:lang w:eastAsia="cs-CZ"/>
              </w:rPr>
            </w:pPr>
            <w:del w:id="518" w:author="." w:date="2016-10-12T09:15:00Z">
              <w:r w:rsidDel="005B5456">
                <w:rPr>
                  <w:rFonts w:ascii="Calibri" w:eastAsia="Times New Roman" w:hAnsi="Calibri" w:cs="Times New Roman"/>
                  <w:color w:val="000000"/>
                  <w:sz w:val="20"/>
                  <w:lang w:eastAsia="cs-CZ"/>
                </w:rPr>
                <w:delText> </w:delText>
              </w:r>
            </w:del>
          </w:p>
        </w:tc>
      </w:tr>
      <w:tr w:rsidR="0067054F" w:rsidDel="005B5456" w:rsidTr="005B5456">
        <w:trPr>
          <w:trHeight w:val="300"/>
          <w:del w:id="519" w:author="." w:date="2016-10-12T09:15:00Z"/>
          <w:trPrChange w:id="520" w:author="." w:date="2016-10-12T09:15:00Z">
            <w:trPr>
              <w:trHeight w:val="300"/>
            </w:trPr>
          </w:trPrChange>
        </w:trPr>
        <w:tc>
          <w:tcPr>
            <w:tcW w:w="300" w:type="dxa"/>
            <w:tcBorders>
              <w:top w:val="nil"/>
              <w:left w:val="nil"/>
              <w:bottom w:val="dotted" w:sz="4" w:space="0" w:color="5B9BD5"/>
              <w:right w:val="nil"/>
            </w:tcBorders>
            <w:noWrap/>
            <w:vAlign w:val="bottom"/>
            <w:tcPrChange w:id="521" w:author="." w:date="2016-10-12T09:15:00Z">
              <w:tcPr>
                <w:tcW w:w="300" w:type="dxa"/>
                <w:tcBorders>
                  <w:top w:val="nil"/>
                  <w:left w:val="nil"/>
                  <w:bottom w:val="dotted" w:sz="4" w:space="0" w:color="5B9BD5"/>
                  <w:right w:val="nil"/>
                </w:tcBorders>
                <w:noWrap/>
                <w:vAlign w:val="bottom"/>
              </w:tcPr>
            </w:tcPrChange>
          </w:tcPr>
          <w:p w:rsidR="0067054F" w:rsidDel="005B5456" w:rsidRDefault="0067054F">
            <w:pPr>
              <w:spacing w:after="0" w:line="240" w:lineRule="auto"/>
              <w:rPr>
                <w:del w:id="522" w:author="." w:date="2016-10-12T09:15:00Z"/>
                <w:rFonts w:ascii="Calibri" w:eastAsia="Times New Roman" w:hAnsi="Calibri" w:cs="Times New Roman"/>
                <w:b/>
                <w:bCs/>
                <w:color w:val="000000"/>
                <w:sz w:val="20"/>
                <w:lang w:eastAsia="cs-CZ"/>
              </w:rPr>
            </w:pPr>
            <w:del w:id="523" w:author="." w:date="2016-10-12T09:15:00Z">
              <w:r w:rsidDel="005B5456">
                <w:rPr>
                  <w:rFonts w:ascii="Calibri" w:eastAsia="Times New Roman" w:hAnsi="Calibri" w:cs="Times New Roman"/>
                  <w:b/>
                  <w:bCs/>
                  <w:color w:val="000000"/>
                  <w:sz w:val="20"/>
                  <w:lang w:eastAsia="cs-CZ"/>
                </w:rPr>
                <w:delText> </w:delText>
              </w:r>
            </w:del>
          </w:p>
        </w:tc>
        <w:tc>
          <w:tcPr>
            <w:tcW w:w="6788" w:type="dxa"/>
            <w:tcBorders>
              <w:top w:val="nil"/>
              <w:left w:val="nil"/>
              <w:bottom w:val="dotted" w:sz="4" w:space="0" w:color="5B9BD5"/>
              <w:right w:val="nil"/>
            </w:tcBorders>
            <w:noWrap/>
            <w:vAlign w:val="center"/>
            <w:tcPrChange w:id="524" w:author="." w:date="2016-10-12T09:15:00Z">
              <w:tcPr>
                <w:tcW w:w="6788"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both"/>
              <w:rPr>
                <w:del w:id="525" w:author="." w:date="2016-10-12T09:15:00Z"/>
                <w:rFonts w:ascii="Calibri" w:eastAsia="Times New Roman" w:hAnsi="Calibri" w:cs="Times New Roman"/>
                <w:color w:val="000000"/>
                <w:sz w:val="20"/>
                <w:lang w:eastAsia="cs-CZ"/>
              </w:rPr>
            </w:pPr>
            <w:del w:id="526" w:author="." w:date="2016-10-12T09:15:00Z">
              <w:r w:rsidDel="005B5456">
                <w:rPr>
                  <w:rFonts w:ascii="Calibri" w:eastAsia="Times New Roman" w:hAnsi="Calibri" w:cs="Times New Roman"/>
                  <w:color w:val="000000"/>
                  <w:sz w:val="20"/>
                  <w:lang w:eastAsia="cs-CZ"/>
                </w:rPr>
                <w:delText>Služby prezenčního školení</w:delText>
              </w:r>
            </w:del>
          </w:p>
        </w:tc>
        <w:tc>
          <w:tcPr>
            <w:tcW w:w="3544" w:type="dxa"/>
            <w:gridSpan w:val="3"/>
            <w:tcBorders>
              <w:top w:val="dotted" w:sz="4" w:space="0" w:color="5B9BD5"/>
              <w:left w:val="nil"/>
              <w:bottom w:val="dotted" w:sz="4" w:space="0" w:color="5B9BD5"/>
              <w:right w:val="nil"/>
            </w:tcBorders>
            <w:noWrap/>
            <w:vAlign w:val="center"/>
            <w:tcPrChange w:id="527" w:author="." w:date="2016-10-12T09:15:00Z">
              <w:tcPr>
                <w:tcW w:w="3544" w:type="dxa"/>
                <w:gridSpan w:val="3"/>
                <w:tcBorders>
                  <w:top w:val="dotted" w:sz="4" w:space="0" w:color="5B9BD5"/>
                  <w:left w:val="nil"/>
                  <w:bottom w:val="dotted" w:sz="4" w:space="0" w:color="5B9BD5"/>
                  <w:right w:val="nil"/>
                </w:tcBorders>
                <w:noWrap/>
                <w:vAlign w:val="center"/>
              </w:tcPr>
            </w:tcPrChange>
          </w:tcPr>
          <w:p w:rsidR="0067054F" w:rsidDel="005B5456" w:rsidRDefault="0067054F">
            <w:pPr>
              <w:spacing w:after="0" w:line="240" w:lineRule="auto"/>
              <w:rPr>
                <w:del w:id="528" w:author="." w:date="2016-10-12T09:15:00Z"/>
                <w:rFonts w:ascii="Calibri" w:eastAsia="Times New Roman" w:hAnsi="Calibri" w:cs="Times New Roman"/>
                <w:color w:val="000000"/>
                <w:sz w:val="20"/>
                <w:lang w:eastAsia="cs-CZ"/>
              </w:rPr>
            </w:pPr>
            <w:del w:id="529" w:author="." w:date="2016-10-12T09:15:00Z">
              <w:r w:rsidDel="005B5456">
                <w:rPr>
                  <w:rFonts w:ascii="Calibri" w:eastAsia="Times New Roman" w:hAnsi="Calibri" w:cs="Times New Roman"/>
                  <w:color w:val="000000"/>
                  <w:sz w:val="20"/>
                  <w:lang w:eastAsia="cs-CZ"/>
                </w:rPr>
                <w:delText xml:space="preserve">Nesplnění kvality sleva </w:delText>
              </w:r>
              <w:r w:rsidDel="005B5456">
                <w:rPr>
                  <w:rFonts w:ascii="Calibri" w:eastAsia="Times New Roman" w:hAnsi="Calibri" w:cs="Times New Roman"/>
                  <w:b/>
                  <w:bCs/>
                  <w:color w:val="000000"/>
                  <w:sz w:val="20"/>
                  <w:lang w:eastAsia="cs-CZ"/>
                </w:rPr>
                <w:delText>5%</w:delText>
              </w:r>
              <w:r w:rsidDel="005B5456">
                <w:rPr>
                  <w:rFonts w:ascii="Calibri" w:eastAsia="Times New Roman" w:hAnsi="Calibri" w:cs="Times New Roman"/>
                  <w:color w:val="000000"/>
                  <w:sz w:val="20"/>
                  <w:lang w:eastAsia="cs-CZ"/>
                </w:rPr>
                <w:delText xml:space="preserve"> z ceny školení</w:delText>
              </w:r>
            </w:del>
          </w:p>
        </w:tc>
        <w:tc>
          <w:tcPr>
            <w:tcW w:w="992" w:type="dxa"/>
            <w:tcBorders>
              <w:top w:val="nil"/>
              <w:left w:val="nil"/>
              <w:bottom w:val="dotted" w:sz="4" w:space="0" w:color="5B9BD5"/>
              <w:right w:val="nil"/>
            </w:tcBorders>
            <w:noWrap/>
            <w:vAlign w:val="center"/>
            <w:tcPrChange w:id="530"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531" w:author="." w:date="2016-10-12T09:15:00Z"/>
                <w:rFonts w:ascii="Calibri" w:eastAsia="Times New Roman" w:hAnsi="Calibri" w:cs="Times New Roman"/>
                <w:color w:val="000000"/>
                <w:sz w:val="20"/>
                <w:lang w:eastAsia="cs-CZ"/>
              </w:rPr>
            </w:pPr>
            <w:del w:id="532" w:author="." w:date="2016-10-12T09:15:00Z">
              <w:r w:rsidDel="005B5456">
                <w:rPr>
                  <w:rFonts w:ascii="Calibri" w:eastAsia="Times New Roman" w:hAnsi="Calibri" w:cs="Times New Roman"/>
                  <w:color w:val="000000"/>
                  <w:sz w:val="20"/>
                  <w:lang w:eastAsia="cs-CZ"/>
                </w:rPr>
                <w:delText> </w:delText>
              </w:r>
            </w:del>
          </w:p>
        </w:tc>
        <w:tc>
          <w:tcPr>
            <w:tcW w:w="992" w:type="dxa"/>
            <w:tcBorders>
              <w:top w:val="nil"/>
              <w:left w:val="nil"/>
              <w:bottom w:val="dotted" w:sz="4" w:space="0" w:color="5B9BD5"/>
              <w:right w:val="nil"/>
            </w:tcBorders>
            <w:noWrap/>
            <w:vAlign w:val="center"/>
            <w:tcPrChange w:id="533"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534" w:author="." w:date="2016-10-12T09:15:00Z"/>
                <w:rFonts w:ascii="Calibri" w:eastAsia="Times New Roman" w:hAnsi="Calibri" w:cs="Times New Roman"/>
                <w:color w:val="000000"/>
                <w:sz w:val="20"/>
                <w:lang w:eastAsia="cs-CZ"/>
              </w:rPr>
            </w:pPr>
            <w:del w:id="535" w:author="." w:date="2016-10-12T09:15:00Z">
              <w:r w:rsidDel="005B5456">
                <w:rPr>
                  <w:rFonts w:ascii="Calibri" w:eastAsia="Times New Roman" w:hAnsi="Calibri" w:cs="Times New Roman"/>
                  <w:color w:val="000000"/>
                  <w:sz w:val="20"/>
                  <w:lang w:eastAsia="cs-CZ"/>
                </w:rPr>
                <w:delText> </w:delText>
              </w:r>
            </w:del>
          </w:p>
        </w:tc>
        <w:tc>
          <w:tcPr>
            <w:tcW w:w="1240" w:type="dxa"/>
            <w:tcBorders>
              <w:top w:val="nil"/>
              <w:left w:val="nil"/>
              <w:bottom w:val="dotted" w:sz="4" w:space="0" w:color="5B9BD5"/>
              <w:right w:val="nil"/>
            </w:tcBorders>
            <w:noWrap/>
            <w:vAlign w:val="center"/>
            <w:tcPrChange w:id="536" w:author="." w:date="2016-10-12T09:15:00Z">
              <w:tcPr>
                <w:tcW w:w="1240"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537" w:author="." w:date="2016-10-12T09:15:00Z"/>
                <w:rFonts w:ascii="Calibri" w:eastAsia="Times New Roman" w:hAnsi="Calibri" w:cs="Times New Roman"/>
                <w:color w:val="000000"/>
                <w:sz w:val="20"/>
                <w:lang w:eastAsia="cs-CZ"/>
              </w:rPr>
            </w:pPr>
            <w:del w:id="538" w:author="." w:date="2016-10-12T09:15:00Z">
              <w:r w:rsidDel="005B5456">
                <w:rPr>
                  <w:rFonts w:ascii="Calibri" w:eastAsia="Times New Roman" w:hAnsi="Calibri" w:cs="Times New Roman"/>
                  <w:color w:val="000000"/>
                  <w:sz w:val="20"/>
                  <w:lang w:eastAsia="cs-CZ"/>
                </w:rPr>
                <w:delText> </w:delText>
              </w:r>
            </w:del>
          </w:p>
        </w:tc>
      </w:tr>
      <w:tr w:rsidR="0067054F" w:rsidDel="005B5456" w:rsidTr="005B5456">
        <w:trPr>
          <w:trHeight w:val="300"/>
          <w:del w:id="539" w:author="." w:date="2016-10-12T09:15:00Z"/>
          <w:trPrChange w:id="540" w:author="." w:date="2016-10-12T09:15:00Z">
            <w:trPr>
              <w:trHeight w:val="300"/>
            </w:trPr>
          </w:trPrChange>
        </w:trPr>
        <w:tc>
          <w:tcPr>
            <w:tcW w:w="300" w:type="dxa"/>
            <w:tcBorders>
              <w:top w:val="nil"/>
              <w:left w:val="nil"/>
              <w:bottom w:val="dotted" w:sz="4" w:space="0" w:color="5B9BD5"/>
              <w:right w:val="nil"/>
            </w:tcBorders>
            <w:noWrap/>
            <w:vAlign w:val="bottom"/>
            <w:tcPrChange w:id="541" w:author="." w:date="2016-10-12T09:15:00Z">
              <w:tcPr>
                <w:tcW w:w="300" w:type="dxa"/>
                <w:tcBorders>
                  <w:top w:val="nil"/>
                  <w:left w:val="nil"/>
                  <w:bottom w:val="dotted" w:sz="4" w:space="0" w:color="5B9BD5"/>
                  <w:right w:val="nil"/>
                </w:tcBorders>
                <w:noWrap/>
                <w:vAlign w:val="bottom"/>
              </w:tcPr>
            </w:tcPrChange>
          </w:tcPr>
          <w:p w:rsidR="0067054F" w:rsidDel="005B5456" w:rsidRDefault="0067054F">
            <w:pPr>
              <w:spacing w:after="0" w:line="240" w:lineRule="auto"/>
              <w:rPr>
                <w:del w:id="542" w:author="." w:date="2016-10-12T09:15:00Z"/>
                <w:rFonts w:ascii="Calibri" w:eastAsia="Times New Roman" w:hAnsi="Calibri" w:cs="Times New Roman"/>
                <w:b/>
                <w:bCs/>
                <w:color w:val="000000"/>
                <w:sz w:val="20"/>
                <w:lang w:eastAsia="cs-CZ"/>
              </w:rPr>
            </w:pPr>
            <w:del w:id="543" w:author="." w:date="2016-10-12T09:15:00Z">
              <w:r w:rsidDel="005B5456">
                <w:rPr>
                  <w:rFonts w:ascii="Calibri" w:eastAsia="Times New Roman" w:hAnsi="Calibri" w:cs="Times New Roman"/>
                  <w:b/>
                  <w:bCs/>
                  <w:color w:val="000000"/>
                  <w:sz w:val="20"/>
                  <w:lang w:eastAsia="cs-CZ"/>
                </w:rPr>
                <w:delText> </w:delText>
              </w:r>
            </w:del>
          </w:p>
        </w:tc>
        <w:tc>
          <w:tcPr>
            <w:tcW w:w="6788" w:type="dxa"/>
            <w:tcBorders>
              <w:top w:val="nil"/>
              <w:left w:val="nil"/>
              <w:bottom w:val="dotted" w:sz="4" w:space="0" w:color="5B9BD5"/>
              <w:right w:val="nil"/>
            </w:tcBorders>
            <w:noWrap/>
            <w:vAlign w:val="center"/>
            <w:tcPrChange w:id="544" w:author="." w:date="2016-10-12T09:15:00Z">
              <w:tcPr>
                <w:tcW w:w="6788"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both"/>
              <w:rPr>
                <w:del w:id="545" w:author="." w:date="2016-10-12T09:15:00Z"/>
                <w:rFonts w:ascii="Calibri" w:eastAsia="Times New Roman" w:hAnsi="Calibri" w:cs="Times New Roman"/>
                <w:color w:val="000000"/>
                <w:sz w:val="20"/>
                <w:lang w:eastAsia="cs-CZ"/>
              </w:rPr>
            </w:pPr>
            <w:del w:id="546" w:author="." w:date="2016-10-12T09:15:00Z">
              <w:r w:rsidDel="005B5456">
                <w:rPr>
                  <w:rFonts w:ascii="Calibri" w:eastAsia="Times New Roman" w:hAnsi="Calibri" w:cs="Times New Roman"/>
                  <w:color w:val="000000"/>
                  <w:sz w:val="20"/>
                  <w:lang w:eastAsia="cs-CZ"/>
                </w:rPr>
                <w:delText>Služby e-learning</w:delText>
              </w:r>
            </w:del>
          </w:p>
        </w:tc>
        <w:tc>
          <w:tcPr>
            <w:tcW w:w="3544" w:type="dxa"/>
            <w:gridSpan w:val="3"/>
            <w:tcBorders>
              <w:top w:val="dotted" w:sz="4" w:space="0" w:color="5B9BD5"/>
              <w:left w:val="nil"/>
              <w:bottom w:val="dotted" w:sz="4" w:space="0" w:color="5B9BD5"/>
              <w:right w:val="nil"/>
            </w:tcBorders>
            <w:noWrap/>
            <w:vAlign w:val="center"/>
            <w:tcPrChange w:id="547" w:author="." w:date="2016-10-12T09:15:00Z">
              <w:tcPr>
                <w:tcW w:w="3544" w:type="dxa"/>
                <w:gridSpan w:val="3"/>
                <w:tcBorders>
                  <w:top w:val="dotted" w:sz="4" w:space="0" w:color="5B9BD5"/>
                  <w:left w:val="nil"/>
                  <w:bottom w:val="dotted" w:sz="4" w:space="0" w:color="5B9BD5"/>
                  <w:right w:val="nil"/>
                </w:tcBorders>
                <w:noWrap/>
                <w:vAlign w:val="center"/>
              </w:tcPr>
            </w:tcPrChange>
          </w:tcPr>
          <w:p w:rsidR="0067054F" w:rsidDel="005B5456" w:rsidRDefault="0067054F">
            <w:pPr>
              <w:spacing w:after="0" w:line="240" w:lineRule="auto"/>
              <w:rPr>
                <w:del w:id="548" w:author="." w:date="2016-10-12T09:15:00Z"/>
                <w:rFonts w:ascii="Calibri" w:eastAsia="Times New Roman" w:hAnsi="Calibri" w:cs="Times New Roman"/>
                <w:color w:val="000000"/>
                <w:sz w:val="20"/>
                <w:lang w:eastAsia="cs-CZ"/>
              </w:rPr>
            </w:pPr>
            <w:del w:id="549" w:author="." w:date="2016-10-12T09:15:00Z">
              <w:r w:rsidDel="005B5456">
                <w:rPr>
                  <w:rFonts w:ascii="Calibri" w:eastAsia="Times New Roman" w:hAnsi="Calibri" w:cs="Times New Roman"/>
                  <w:color w:val="000000"/>
                  <w:sz w:val="20"/>
                  <w:lang w:eastAsia="cs-CZ"/>
                </w:rPr>
                <w:delText xml:space="preserve">Nesplnění kvality sleva </w:delText>
              </w:r>
              <w:r w:rsidDel="005B5456">
                <w:rPr>
                  <w:rFonts w:ascii="Calibri" w:eastAsia="Times New Roman" w:hAnsi="Calibri" w:cs="Times New Roman"/>
                  <w:b/>
                  <w:bCs/>
                  <w:color w:val="000000"/>
                  <w:sz w:val="20"/>
                  <w:lang w:eastAsia="cs-CZ"/>
                </w:rPr>
                <w:delText>5%</w:delText>
              </w:r>
              <w:r w:rsidDel="005B5456">
                <w:rPr>
                  <w:rFonts w:ascii="Calibri" w:eastAsia="Times New Roman" w:hAnsi="Calibri" w:cs="Times New Roman"/>
                  <w:color w:val="000000"/>
                  <w:sz w:val="20"/>
                  <w:lang w:eastAsia="cs-CZ"/>
                </w:rPr>
                <w:delText xml:space="preserve"> z ceny služby</w:delText>
              </w:r>
            </w:del>
          </w:p>
        </w:tc>
        <w:tc>
          <w:tcPr>
            <w:tcW w:w="992" w:type="dxa"/>
            <w:tcBorders>
              <w:top w:val="nil"/>
              <w:left w:val="nil"/>
              <w:bottom w:val="dotted" w:sz="4" w:space="0" w:color="5B9BD5"/>
              <w:right w:val="nil"/>
            </w:tcBorders>
            <w:noWrap/>
            <w:vAlign w:val="center"/>
            <w:tcPrChange w:id="550"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551" w:author="." w:date="2016-10-12T09:15:00Z"/>
                <w:rFonts w:ascii="Calibri" w:eastAsia="Times New Roman" w:hAnsi="Calibri" w:cs="Times New Roman"/>
                <w:color w:val="000000"/>
                <w:sz w:val="20"/>
                <w:lang w:eastAsia="cs-CZ"/>
              </w:rPr>
            </w:pPr>
            <w:del w:id="552" w:author="." w:date="2016-10-12T09:15:00Z">
              <w:r w:rsidDel="005B5456">
                <w:rPr>
                  <w:rFonts w:ascii="Calibri" w:eastAsia="Times New Roman" w:hAnsi="Calibri" w:cs="Times New Roman"/>
                  <w:color w:val="000000"/>
                  <w:sz w:val="20"/>
                  <w:lang w:eastAsia="cs-CZ"/>
                </w:rPr>
                <w:delText> </w:delText>
              </w:r>
            </w:del>
          </w:p>
        </w:tc>
        <w:tc>
          <w:tcPr>
            <w:tcW w:w="992" w:type="dxa"/>
            <w:tcBorders>
              <w:top w:val="nil"/>
              <w:left w:val="nil"/>
              <w:bottom w:val="dotted" w:sz="4" w:space="0" w:color="5B9BD5"/>
              <w:right w:val="nil"/>
            </w:tcBorders>
            <w:noWrap/>
            <w:vAlign w:val="center"/>
            <w:tcPrChange w:id="553"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554" w:author="." w:date="2016-10-12T09:15:00Z"/>
                <w:rFonts w:ascii="Calibri" w:eastAsia="Times New Roman" w:hAnsi="Calibri" w:cs="Times New Roman"/>
                <w:color w:val="000000"/>
                <w:sz w:val="20"/>
                <w:lang w:eastAsia="cs-CZ"/>
              </w:rPr>
            </w:pPr>
            <w:del w:id="555" w:author="." w:date="2016-10-12T09:15:00Z">
              <w:r w:rsidDel="005B5456">
                <w:rPr>
                  <w:rFonts w:ascii="Calibri" w:eastAsia="Times New Roman" w:hAnsi="Calibri" w:cs="Times New Roman"/>
                  <w:color w:val="000000"/>
                  <w:sz w:val="20"/>
                  <w:lang w:eastAsia="cs-CZ"/>
                </w:rPr>
                <w:delText> </w:delText>
              </w:r>
            </w:del>
          </w:p>
        </w:tc>
        <w:tc>
          <w:tcPr>
            <w:tcW w:w="1240" w:type="dxa"/>
            <w:tcBorders>
              <w:top w:val="nil"/>
              <w:left w:val="nil"/>
              <w:bottom w:val="dotted" w:sz="4" w:space="0" w:color="5B9BD5"/>
              <w:right w:val="nil"/>
            </w:tcBorders>
            <w:noWrap/>
            <w:vAlign w:val="center"/>
            <w:tcPrChange w:id="556" w:author="." w:date="2016-10-12T09:15:00Z">
              <w:tcPr>
                <w:tcW w:w="1240"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557" w:author="." w:date="2016-10-12T09:15:00Z"/>
                <w:rFonts w:ascii="Calibri" w:eastAsia="Times New Roman" w:hAnsi="Calibri" w:cs="Times New Roman"/>
                <w:color w:val="000000"/>
                <w:sz w:val="20"/>
                <w:lang w:eastAsia="cs-CZ"/>
              </w:rPr>
            </w:pPr>
            <w:del w:id="558" w:author="." w:date="2016-10-12T09:15:00Z">
              <w:r w:rsidDel="005B5456">
                <w:rPr>
                  <w:rFonts w:ascii="Calibri" w:eastAsia="Times New Roman" w:hAnsi="Calibri" w:cs="Times New Roman"/>
                  <w:color w:val="000000"/>
                  <w:sz w:val="20"/>
                  <w:lang w:eastAsia="cs-CZ"/>
                </w:rPr>
                <w:delText> </w:delText>
              </w:r>
            </w:del>
          </w:p>
        </w:tc>
      </w:tr>
      <w:tr w:rsidR="0067054F" w:rsidDel="005B5456" w:rsidTr="005B5456">
        <w:trPr>
          <w:trHeight w:val="300"/>
          <w:del w:id="559" w:author="." w:date="2016-10-12T09:15:00Z"/>
          <w:trPrChange w:id="560" w:author="." w:date="2016-10-12T09:15:00Z">
            <w:trPr>
              <w:trHeight w:val="300"/>
            </w:trPr>
          </w:trPrChange>
        </w:trPr>
        <w:tc>
          <w:tcPr>
            <w:tcW w:w="7088" w:type="dxa"/>
            <w:gridSpan w:val="2"/>
            <w:tcBorders>
              <w:top w:val="dotted" w:sz="4" w:space="0" w:color="5B9BD5"/>
              <w:left w:val="nil"/>
              <w:bottom w:val="dotted" w:sz="4" w:space="0" w:color="5B9BD5"/>
              <w:right w:val="nil"/>
            </w:tcBorders>
            <w:shd w:val="clear" w:color="auto" w:fill="9BC2E6"/>
            <w:noWrap/>
            <w:vAlign w:val="bottom"/>
            <w:tcPrChange w:id="561" w:author="." w:date="2016-10-12T09:15:00Z">
              <w:tcPr>
                <w:tcW w:w="7088" w:type="dxa"/>
                <w:gridSpan w:val="2"/>
                <w:tcBorders>
                  <w:top w:val="dotted" w:sz="4" w:space="0" w:color="5B9BD5"/>
                  <w:left w:val="nil"/>
                  <w:bottom w:val="dotted" w:sz="4" w:space="0" w:color="5B9BD5"/>
                  <w:right w:val="nil"/>
                </w:tcBorders>
                <w:shd w:val="clear" w:color="auto" w:fill="9BC2E6"/>
                <w:noWrap/>
                <w:vAlign w:val="bottom"/>
              </w:tcPr>
            </w:tcPrChange>
          </w:tcPr>
          <w:p w:rsidR="0067054F" w:rsidDel="005B5456" w:rsidRDefault="0067054F">
            <w:pPr>
              <w:spacing w:after="0" w:line="240" w:lineRule="auto"/>
              <w:rPr>
                <w:del w:id="562" w:author="." w:date="2016-10-12T09:15:00Z"/>
                <w:rFonts w:ascii="Calibri" w:eastAsia="Times New Roman" w:hAnsi="Calibri" w:cs="Times New Roman"/>
                <w:b/>
                <w:bCs/>
                <w:color w:val="000000"/>
                <w:sz w:val="20"/>
                <w:lang w:eastAsia="cs-CZ"/>
              </w:rPr>
            </w:pPr>
            <w:del w:id="563" w:author="." w:date="2016-10-12T09:15:00Z">
              <w:r w:rsidDel="005B5456">
                <w:rPr>
                  <w:rFonts w:ascii="Calibri" w:eastAsia="Times New Roman" w:hAnsi="Calibri" w:cs="Times New Roman"/>
                  <w:b/>
                  <w:bCs/>
                  <w:color w:val="000000"/>
                  <w:sz w:val="20"/>
                  <w:lang w:eastAsia="cs-CZ"/>
                </w:rPr>
                <w:delText>Služby architektury</w:delText>
              </w:r>
            </w:del>
          </w:p>
        </w:tc>
        <w:tc>
          <w:tcPr>
            <w:tcW w:w="1276" w:type="dxa"/>
            <w:tcBorders>
              <w:top w:val="nil"/>
              <w:left w:val="nil"/>
              <w:bottom w:val="dotted" w:sz="4" w:space="0" w:color="5B9BD5"/>
              <w:right w:val="nil"/>
            </w:tcBorders>
            <w:shd w:val="clear" w:color="auto" w:fill="9BC2E6"/>
            <w:noWrap/>
            <w:vAlign w:val="center"/>
            <w:tcPrChange w:id="564" w:author="." w:date="2016-10-12T09:15:00Z">
              <w:tcPr>
                <w:tcW w:w="1276"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565" w:author="." w:date="2016-10-12T09:15:00Z"/>
                <w:rFonts w:ascii="Calibri" w:eastAsia="Times New Roman" w:hAnsi="Calibri" w:cs="Times New Roman"/>
                <w:color w:val="000000"/>
                <w:sz w:val="20"/>
                <w:lang w:eastAsia="cs-CZ"/>
              </w:rPr>
            </w:pPr>
            <w:del w:id="566" w:author="." w:date="2016-10-12T09:15:00Z">
              <w:r w:rsidDel="005B5456">
                <w:rPr>
                  <w:rFonts w:ascii="Calibri" w:eastAsia="Times New Roman" w:hAnsi="Calibri" w:cs="Times New Roman"/>
                  <w:color w:val="000000"/>
                  <w:sz w:val="20"/>
                  <w:lang w:eastAsia="cs-CZ"/>
                </w:rPr>
                <w:delText> </w:delText>
              </w:r>
            </w:del>
          </w:p>
        </w:tc>
        <w:tc>
          <w:tcPr>
            <w:tcW w:w="1134" w:type="dxa"/>
            <w:tcBorders>
              <w:top w:val="nil"/>
              <w:left w:val="nil"/>
              <w:bottom w:val="dotted" w:sz="4" w:space="0" w:color="5B9BD5"/>
              <w:right w:val="nil"/>
            </w:tcBorders>
            <w:shd w:val="clear" w:color="auto" w:fill="9BC2E6"/>
            <w:noWrap/>
            <w:vAlign w:val="center"/>
            <w:tcPrChange w:id="567" w:author="." w:date="2016-10-12T09:15:00Z">
              <w:tcPr>
                <w:tcW w:w="1134"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568" w:author="." w:date="2016-10-12T09:15:00Z"/>
                <w:rFonts w:ascii="Calibri" w:eastAsia="Times New Roman" w:hAnsi="Calibri" w:cs="Times New Roman"/>
                <w:color w:val="000000"/>
                <w:sz w:val="20"/>
                <w:lang w:eastAsia="cs-CZ"/>
              </w:rPr>
            </w:pPr>
            <w:del w:id="569" w:author="." w:date="2016-10-12T09:15:00Z">
              <w:r w:rsidDel="005B5456">
                <w:rPr>
                  <w:rFonts w:ascii="Calibri" w:eastAsia="Times New Roman" w:hAnsi="Calibri" w:cs="Times New Roman"/>
                  <w:color w:val="000000"/>
                  <w:sz w:val="20"/>
                  <w:lang w:eastAsia="cs-CZ"/>
                </w:rPr>
                <w:delText> </w:delText>
              </w:r>
            </w:del>
          </w:p>
        </w:tc>
        <w:tc>
          <w:tcPr>
            <w:tcW w:w="1134" w:type="dxa"/>
            <w:tcBorders>
              <w:top w:val="nil"/>
              <w:left w:val="nil"/>
              <w:bottom w:val="dotted" w:sz="4" w:space="0" w:color="5B9BD5"/>
              <w:right w:val="nil"/>
            </w:tcBorders>
            <w:shd w:val="clear" w:color="auto" w:fill="9BC2E6"/>
            <w:noWrap/>
            <w:vAlign w:val="center"/>
            <w:tcPrChange w:id="570" w:author="." w:date="2016-10-12T09:15:00Z">
              <w:tcPr>
                <w:tcW w:w="1134"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571" w:author="." w:date="2016-10-12T09:15:00Z"/>
                <w:rFonts w:ascii="Calibri" w:eastAsia="Times New Roman" w:hAnsi="Calibri" w:cs="Times New Roman"/>
                <w:color w:val="000000"/>
                <w:sz w:val="20"/>
                <w:lang w:eastAsia="cs-CZ"/>
              </w:rPr>
            </w:pPr>
            <w:del w:id="572" w:author="." w:date="2016-10-12T09:15:00Z">
              <w:r w:rsidDel="005B5456">
                <w:rPr>
                  <w:rFonts w:ascii="Calibri" w:eastAsia="Times New Roman" w:hAnsi="Calibri" w:cs="Times New Roman"/>
                  <w:color w:val="000000"/>
                  <w:sz w:val="20"/>
                  <w:lang w:eastAsia="cs-CZ"/>
                </w:rPr>
                <w:delText> </w:delText>
              </w:r>
            </w:del>
          </w:p>
        </w:tc>
        <w:tc>
          <w:tcPr>
            <w:tcW w:w="992" w:type="dxa"/>
            <w:tcBorders>
              <w:top w:val="nil"/>
              <w:left w:val="nil"/>
              <w:bottom w:val="dotted" w:sz="4" w:space="0" w:color="5B9BD5"/>
              <w:right w:val="nil"/>
            </w:tcBorders>
            <w:shd w:val="clear" w:color="auto" w:fill="9BC2E6"/>
            <w:noWrap/>
            <w:vAlign w:val="center"/>
            <w:tcPrChange w:id="573" w:author="." w:date="2016-10-12T09:15:00Z">
              <w:tcPr>
                <w:tcW w:w="992"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574" w:author="." w:date="2016-10-12T09:15:00Z"/>
                <w:rFonts w:ascii="Calibri" w:eastAsia="Times New Roman" w:hAnsi="Calibri" w:cs="Times New Roman"/>
                <w:color w:val="000000"/>
                <w:sz w:val="20"/>
                <w:lang w:eastAsia="cs-CZ"/>
              </w:rPr>
            </w:pPr>
            <w:del w:id="575" w:author="." w:date="2016-10-12T09:15:00Z">
              <w:r w:rsidDel="005B5456">
                <w:rPr>
                  <w:rFonts w:ascii="Calibri" w:eastAsia="Times New Roman" w:hAnsi="Calibri" w:cs="Times New Roman"/>
                  <w:color w:val="000000"/>
                  <w:sz w:val="20"/>
                  <w:lang w:eastAsia="cs-CZ"/>
                </w:rPr>
                <w:delText> </w:delText>
              </w:r>
            </w:del>
          </w:p>
        </w:tc>
        <w:tc>
          <w:tcPr>
            <w:tcW w:w="992" w:type="dxa"/>
            <w:tcBorders>
              <w:top w:val="nil"/>
              <w:left w:val="nil"/>
              <w:bottom w:val="dotted" w:sz="4" w:space="0" w:color="5B9BD5"/>
              <w:right w:val="nil"/>
            </w:tcBorders>
            <w:shd w:val="clear" w:color="auto" w:fill="9BC2E6"/>
            <w:noWrap/>
            <w:vAlign w:val="center"/>
            <w:tcPrChange w:id="576" w:author="." w:date="2016-10-12T09:15:00Z">
              <w:tcPr>
                <w:tcW w:w="992"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577" w:author="." w:date="2016-10-12T09:15:00Z"/>
                <w:rFonts w:ascii="Calibri" w:eastAsia="Times New Roman" w:hAnsi="Calibri" w:cs="Times New Roman"/>
                <w:color w:val="000000"/>
                <w:sz w:val="20"/>
                <w:lang w:eastAsia="cs-CZ"/>
              </w:rPr>
            </w:pPr>
            <w:del w:id="578" w:author="." w:date="2016-10-12T09:15:00Z">
              <w:r w:rsidDel="005B5456">
                <w:rPr>
                  <w:rFonts w:ascii="Calibri" w:eastAsia="Times New Roman" w:hAnsi="Calibri" w:cs="Times New Roman"/>
                  <w:color w:val="000000"/>
                  <w:sz w:val="20"/>
                  <w:lang w:eastAsia="cs-CZ"/>
                </w:rPr>
                <w:delText> </w:delText>
              </w:r>
            </w:del>
          </w:p>
        </w:tc>
        <w:tc>
          <w:tcPr>
            <w:tcW w:w="1240" w:type="dxa"/>
            <w:tcBorders>
              <w:top w:val="nil"/>
              <w:left w:val="nil"/>
              <w:bottom w:val="dotted" w:sz="4" w:space="0" w:color="5B9BD5"/>
              <w:right w:val="nil"/>
            </w:tcBorders>
            <w:shd w:val="clear" w:color="auto" w:fill="9BC2E6"/>
            <w:noWrap/>
            <w:vAlign w:val="center"/>
            <w:tcPrChange w:id="579" w:author="." w:date="2016-10-12T09:15:00Z">
              <w:tcPr>
                <w:tcW w:w="1240"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580" w:author="." w:date="2016-10-12T09:15:00Z"/>
                <w:rFonts w:ascii="Calibri" w:eastAsia="Times New Roman" w:hAnsi="Calibri" w:cs="Times New Roman"/>
                <w:color w:val="000000"/>
                <w:sz w:val="20"/>
                <w:lang w:eastAsia="cs-CZ"/>
              </w:rPr>
            </w:pPr>
            <w:del w:id="581" w:author="." w:date="2016-10-12T09:15:00Z">
              <w:r w:rsidDel="005B5456">
                <w:rPr>
                  <w:rFonts w:ascii="Calibri" w:eastAsia="Times New Roman" w:hAnsi="Calibri" w:cs="Times New Roman"/>
                  <w:color w:val="000000"/>
                  <w:sz w:val="20"/>
                  <w:lang w:eastAsia="cs-CZ"/>
                </w:rPr>
                <w:delText> </w:delText>
              </w:r>
            </w:del>
          </w:p>
        </w:tc>
      </w:tr>
      <w:tr w:rsidR="0067054F" w:rsidDel="005B5456" w:rsidTr="005B5456">
        <w:trPr>
          <w:trHeight w:val="300"/>
          <w:del w:id="582" w:author="." w:date="2016-10-12T09:15:00Z"/>
          <w:trPrChange w:id="583" w:author="." w:date="2016-10-12T09:15:00Z">
            <w:trPr>
              <w:trHeight w:val="300"/>
            </w:trPr>
          </w:trPrChange>
        </w:trPr>
        <w:tc>
          <w:tcPr>
            <w:tcW w:w="300" w:type="dxa"/>
            <w:tcBorders>
              <w:top w:val="nil"/>
              <w:left w:val="nil"/>
              <w:bottom w:val="dotted" w:sz="4" w:space="0" w:color="5B9BD5"/>
              <w:right w:val="nil"/>
            </w:tcBorders>
            <w:noWrap/>
            <w:vAlign w:val="bottom"/>
            <w:tcPrChange w:id="584" w:author="." w:date="2016-10-12T09:15:00Z">
              <w:tcPr>
                <w:tcW w:w="300" w:type="dxa"/>
                <w:tcBorders>
                  <w:top w:val="nil"/>
                  <w:left w:val="nil"/>
                  <w:bottom w:val="dotted" w:sz="4" w:space="0" w:color="5B9BD5"/>
                  <w:right w:val="nil"/>
                </w:tcBorders>
                <w:noWrap/>
                <w:vAlign w:val="bottom"/>
              </w:tcPr>
            </w:tcPrChange>
          </w:tcPr>
          <w:p w:rsidR="0067054F" w:rsidDel="005B5456" w:rsidRDefault="0067054F">
            <w:pPr>
              <w:spacing w:after="0" w:line="240" w:lineRule="auto"/>
              <w:rPr>
                <w:del w:id="585" w:author="." w:date="2016-10-12T09:15:00Z"/>
                <w:rFonts w:ascii="Calibri" w:eastAsia="Times New Roman" w:hAnsi="Calibri" w:cs="Times New Roman"/>
                <w:b/>
                <w:bCs/>
                <w:color w:val="000000"/>
                <w:sz w:val="20"/>
                <w:lang w:eastAsia="cs-CZ"/>
              </w:rPr>
            </w:pPr>
            <w:del w:id="586" w:author="." w:date="2016-10-12T09:15:00Z">
              <w:r w:rsidDel="005B5456">
                <w:rPr>
                  <w:rFonts w:ascii="Calibri" w:eastAsia="Times New Roman" w:hAnsi="Calibri" w:cs="Times New Roman"/>
                  <w:b/>
                  <w:bCs/>
                  <w:color w:val="000000"/>
                  <w:sz w:val="20"/>
                  <w:lang w:eastAsia="cs-CZ"/>
                </w:rPr>
                <w:delText> </w:delText>
              </w:r>
            </w:del>
          </w:p>
        </w:tc>
        <w:tc>
          <w:tcPr>
            <w:tcW w:w="6788" w:type="dxa"/>
            <w:tcBorders>
              <w:top w:val="nil"/>
              <w:left w:val="nil"/>
              <w:bottom w:val="dotted" w:sz="4" w:space="0" w:color="5B9BD5"/>
              <w:right w:val="nil"/>
            </w:tcBorders>
            <w:noWrap/>
            <w:vAlign w:val="center"/>
            <w:tcPrChange w:id="587" w:author="." w:date="2016-10-12T09:15:00Z">
              <w:tcPr>
                <w:tcW w:w="6788"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both"/>
              <w:rPr>
                <w:del w:id="588" w:author="." w:date="2016-10-12T09:15:00Z"/>
                <w:rFonts w:ascii="Calibri" w:eastAsia="Times New Roman" w:hAnsi="Calibri" w:cs="Times New Roman"/>
                <w:color w:val="000000"/>
                <w:sz w:val="20"/>
                <w:lang w:eastAsia="cs-CZ"/>
              </w:rPr>
            </w:pPr>
            <w:del w:id="589" w:author="." w:date="2016-10-12T09:15:00Z">
              <w:r w:rsidDel="005B5456">
                <w:rPr>
                  <w:rFonts w:ascii="Calibri" w:eastAsia="Times New Roman" w:hAnsi="Calibri" w:cs="Times New Roman"/>
                  <w:color w:val="000000"/>
                  <w:sz w:val="20"/>
                  <w:lang w:eastAsia="cs-CZ"/>
                </w:rPr>
                <w:delText>Služby odborných konzultací</w:delText>
              </w:r>
            </w:del>
          </w:p>
        </w:tc>
        <w:tc>
          <w:tcPr>
            <w:tcW w:w="4536" w:type="dxa"/>
            <w:gridSpan w:val="4"/>
            <w:tcBorders>
              <w:top w:val="dotted" w:sz="4" w:space="0" w:color="5B9BD5"/>
              <w:left w:val="nil"/>
              <w:bottom w:val="dotted" w:sz="4" w:space="0" w:color="5B9BD5"/>
              <w:right w:val="nil"/>
            </w:tcBorders>
            <w:noWrap/>
            <w:vAlign w:val="center"/>
            <w:tcPrChange w:id="590" w:author="." w:date="2016-10-12T09:15:00Z">
              <w:tcPr>
                <w:tcW w:w="4536" w:type="dxa"/>
                <w:gridSpan w:val="4"/>
                <w:tcBorders>
                  <w:top w:val="dotted" w:sz="4" w:space="0" w:color="5B9BD5"/>
                  <w:left w:val="nil"/>
                  <w:bottom w:val="dotted" w:sz="4" w:space="0" w:color="5B9BD5"/>
                  <w:right w:val="nil"/>
                </w:tcBorders>
                <w:noWrap/>
                <w:vAlign w:val="center"/>
              </w:tcPr>
            </w:tcPrChange>
          </w:tcPr>
          <w:p w:rsidR="0067054F" w:rsidDel="005B5456" w:rsidRDefault="0067054F">
            <w:pPr>
              <w:spacing w:after="0" w:line="240" w:lineRule="auto"/>
              <w:rPr>
                <w:del w:id="591" w:author="." w:date="2016-10-12T09:15:00Z"/>
                <w:rFonts w:ascii="Calibri" w:eastAsia="Times New Roman" w:hAnsi="Calibri" w:cs="Times New Roman"/>
                <w:color w:val="000000"/>
                <w:sz w:val="20"/>
                <w:lang w:eastAsia="cs-CZ"/>
              </w:rPr>
            </w:pPr>
            <w:del w:id="592" w:author="." w:date="2016-10-12T09:15:00Z">
              <w:r w:rsidDel="005B5456">
                <w:rPr>
                  <w:rFonts w:ascii="Calibri" w:eastAsia="Times New Roman" w:hAnsi="Calibri" w:cs="Times New Roman"/>
                  <w:color w:val="000000"/>
                  <w:sz w:val="20"/>
                  <w:lang w:eastAsia="cs-CZ"/>
                </w:rPr>
                <w:delText xml:space="preserve">Nesplnění kvality sleva </w:delText>
              </w:r>
              <w:r w:rsidDel="005B5456">
                <w:rPr>
                  <w:rFonts w:ascii="Calibri" w:eastAsia="Times New Roman" w:hAnsi="Calibri" w:cs="Times New Roman"/>
                  <w:b/>
                  <w:bCs/>
                  <w:color w:val="000000"/>
                  <w:sz w:val="20"/>
                  <w:lang w:eastAsia="cs-CZ"/>
                </w:rPr>
                <w:delText>20%</w:delText>
              </w:r>
              <w:r w:rsidDel="005B5456">
                <w:rPr>
                  <w:rFonts w:ascii="Calibri" w:eastAsia="Times New Roman" w:hAnsi="Calibri" w:cs="Times New Roman"/>
                  <w:color w:val="000000"/>
                  <w:sz w:val="20"/>
                  <w:lang w:eastAsia="cs-CZ"/>
                </w:rPr>
                <w:delText xml:space="preserve"> z ceny této služby</w:delText>
              </w:r>
            </w:del>
          </w:p>
        </w:tc>
        <w:tc>
          <w:tcPr>
            <w:tcW w:w="992" w:type="dxa"/>
            <w:tcBorders>
              <w:top w:val="nil"/>
              <w:left w:val="nil"/>
              <w:bottom w:val="dotted" w:sz="4" w:space="0" w:color="5B9BD5"/>
              <w:right w:val="nil"/>
            </w:tcBorders>
            <w:noWrap/>
            <w:vAlign w:val="center"/>
            <w:tcPrChange w:id="593"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594" w:author="." w:date="2016-10-12T09:15:00Z"/>
                <w:rFonts w:ascii="Calibri" w:eastAsia="Times New Roman" w:hAnsi="Calibri" w:cs="Times New Roman"/>
                <w:color w:val="000000"/>
                <w:sz w:val="20"/>
                <w:lang w:eastAsia="cs-CZ"/>
              </w:rPr>
            </w:pPr>
            <w:del w:id="595" w:author="." w:date="2016-10-12T09:15:00Z">
              <w:r w:rsidDel="005B5456">
                <w:rPr>
                  <w:rFonts w:ascii="Calibri" w:eastAsia="Times New Roman" w:hAnsi="Calibri" w:cs="Times New Roman"/>
                  <w:color w:val="000000"/>
                  <w:sz w:val="20"/>
                  <w:lang w:eastAsia="cs-CZ"/>
                </w:rPr>
                <w:delText> </w:delText>
              </w:r>
            </w:del>
          </w:p>
        </w:tc>
        <w:tc>
          <w:tcPr>
            <w:tcW w:w="1240" w:type="dxa"/>
            <w:tcBorders>
              <w:top w:val="nil"/>
              <w:left w:val="nil"/>
              <w:bottom w:val="dotted" w:sz="4" w:space="0" w:color="5B9BD5"/>
              <w:right w:val="nil"/>
            </w:tcBorders>
            <w:noWrap/>
            <w:vAlign w:val="center"/>
            <w:tcPrChange w:id="596" w:author="." w:date="2016-10-12T09:15:00Z">
              <w:tcPr>
                <w:tcW w:w="1240"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597" w:author="." w:date="2016-10-12T09:15:00Z"/>
                <w:rFonts w:ascii="Calibri" w:eastAsia="Times New Roman" w:hAnsi="Calibri" w:cs="Times New Roman"/>
                <w:color w:val="000000"/>
                <w:sz w:val="20"/>
                <w:lang w:eastAsia="cs-CZ"/>
              </w:rPr>
            </w:pPr>
            <w:del w:id="598" w:author="." w:date="2016-10-12T09:15:00Z">
              <w:r w:rsidDel="005B5456">
                <w:rPr>
                  <w:rFonts w:ascii="Calibri" w:eastAsia="Times New Roman" w:hAnsi="Calibri" w:cs="Times New Roman"/>
                  <w:color w:val="000000"/>
                  <w:sz w:val="20"/>
                  <w:lang w:eastAsia="cs-CZ"/>
                </w:rPr>
                <w:delText> </w:delText>
              </w:r>
            </w:del>
          </w:p>
        </w:tc>
      </w:tr>
      <w:tr w:rsidR="0067054F" w:rsidDel="005B5456" w:rsidTr="005B5456">
        <w:trPr>
          <w:trHeight w:val="300"/>
          <w:del w:id="599" w:author="." w:date="2016-10-12T09:15:00Z"/>
          <w:trPrChange w:id="600" w:author="." w:date="2016-10-12T09:15:00Z">
            <w:trPr>
              <w:trHeight w:val="300"/>
            </w:trPr>
          </w:trPrChange>
        </w:trPr>
        <w:tc>
          <w:tcPr>
            <w:tcW w:w="300" w:type="dxa"/>
            <w:tcBorders>
              <w:top w:val="nil"/>
              <w:left w:val="nil"/>
              <w:bottom w:val="dotted" w:sz="4" w:space="0" w:color="5B9BD5"/>
              <w:right w:val="nil"/>
            </w:tcBorders>
            <w:noWrap/>
            <w:vAlign w:val="bottom"/>
            <w:tcPrChange w:id="601" w:author="." w:date="2016-10-12T09:15:00Z">
              <w:tcPr>
                <w:tcW w:w="300" w:type="dxa"/>
                <w:tcBorders>
                  <w:top w:val="nil"/>
                  <w:left w:val="nil"/>
                  <w:bottom w:val="dotted" w:sz="4" w:space="0" w:color="5B9BD5"/>
                  <w:right w:val="nil"/>
                </w:tcBorders>
                <w:noWrap/>
                <w:vAlign w:val="bottom"/>
              </w:tcPr>
            </w:tcPrChange>
          </w:tcPr>
          <w:p w:rsidR="0067054F" w:rsidDel="005B5456" w:rsidRDefault="0067054F">
            <w:pPr>
              <w:spacing w:after="0" w:line="240" w:lineRule="auto"/>
              <w:rPr>
                <w:del w:id="602" w:author="." w:date="2016-10-12T09:15:00Z"/>
                <w:rFonts w:ascii="Calibri" w:eastAsia="Times New Roman" w:hAnsi="Calibri" w:cs="Times New Roman"/>
                <w:b/>
                <w:bCs/>
                <w:color w:val="000000"/>
                <w:sz w:val="20"/>
                <w:lang w:eastAsia="cs-CZ"/>
              </w:rPr>
            </w:pPr>
            <w:del w:id="603" w:author="." w:date="2016-10-12T09:15:00Z">
              <w:r w:rsidDel="005B5456">
                <w:rPr>
                  <w:rFonts w:ascii="Calibri" w:eastAsia="Times New Roman" w:hAnsi="Calibri" w:cs="Times New Roman"/>
                  <w:b/>
                  <w:bCs/>
                  <w:color w:val="000000"/>
                  <w:sz w:val="20"/>
                  <w:lang w:eastAsia="cs-CZ"/>
                </w:rPr>
                <w:delText> </w:delText>
              </w:r>
            </w:del>
          </w:p>
        </w:tc>
        <w:tc>
          <w:tcPr>
            <w:tcW w:w="6788" w:type="dxa"/>
            <w:tcBorders>
              <w:top w:val="nil"/>
              <w:left w:val="nil"/>
              <w:bottom w:val="dotted" w:sz="4" w:space="0" w:color="5B9BD5"/>
              <w:right w:val="nil"/>
            </w:tcBorders>
            <w:noWrap/>
            <w:vAlign w:val="center"/>
            <w:tcPrChange w:id="604" w:author="." w:date="2016-10-12T09:15:00Z">
              <w:tcPr>
                <w:tcW w:w="6788"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both"/>
              <w:rPr>
                <w:del w:id="605" w:author="." w:date="2016-10-12T09:15:00Z"/>
                <w:rFonts w:ascii="Calibri" w:eastAsia="Times New Roman" w:hAnsi="Calibri" w:cs="Times New Roman"/>
                <w:color w:val="000000"/>
                <w:sz w:val="20"/>
                <w:lang w:eastAsia="cs-CZ"/>
              </w:rPr>
            </w:pPr>
            <w:del w:id="606" w:author="." w:date="2016-10-12T09:15:00Z">
              <w:r w:rsidDel="005B5456">
                <w:rPr>
                  <w:rFonts w:ascii="Calibri" w:eastAsia="Times New Roman" w:hAnsi="Calibri" w:cs="Times New Roman"/>
                  <w:color w:val="000000"/>
                  <w:sz w:val="20"/>
                  <w:lang w:eastAsia="cs-CZ"/>
                </w:rPr>
                <w:delText>Služby technické oponentury</w:delText>
              </w:r>
            </w:del>
          </w:p>
        </w:tc>
        <w:tc>
          <w:tcPr>
            <w:tcW w:w="4536" w:type="dxa"/>
            <w:gridSpan w:val="4"/>
            <w:tcBorders>
              <w:top w:val="dotted" w:sz="4" w:space="0" w:color="5B9BD5"/>
              <w:left w:val="nil"/>
              <w:bottom w:val="dotted" w:sz="4" w:space="0" w:color="5B9BD5"/>
              <w:right w:val="nil"/>
            </w:tcBorders>
            <w:noWrap/>
            <w:vAlign w:val="center"/>
            <w:tcPrChange w:id="607" w:author="." w:date="2016-10-12T09:15:00Z">
              <w:tcPr>
                <w:tcW w:w="4536" w:type="dxa"/>
                <w:gridSpan w:val="4"/>
                <w:tcBorders>
                  <w:top w:val="dotted" w:sz="4" w:space="0" w:color="5B9BD5"/>
                  <w:left w:val="nil"/>
                  <w:bottom w:val="dotted" w:sz="4" w:space="0" w:color="5B9BD5"/>
                  <w:right w:val="nil"/>
                </w:tcBorders>
                <w:noWrap/>
                <w:vAlign w:val="center"/>
              </w:tcPr>
            </w:tcPrChange>
          </w:tcPr>
          <w:p w:rsidR="0067054F" w:rsidDel="005B5456" w:rsidRDefault="0067054F">
            <w:pPr>
              <w:spacing w:after="0" w:line="240" w:lineRule="auto"/>
              <w:rPr>
                <w:del w:id="608" w:author="." w:date="2016-10-12T09:15:00Z"/>
                <w:rFonts w:ascii="Calibri" w:eastAsia="Times New Roman" w:hAnsi="Calibri" w:cs="Times New Roman"/>
                <w:color w:val="000000"/>
                <w:sz w:val="20"/>
                <w:lang w:eastAsia="cs-CZ"/>
              </w:rPr>
            </w:pPr>
            <w:del w:id="609" w:author="." w:date="2016-10-12T09:15:00Z">
              <w:r w:rsidDel="005B5456">
                <w:rPr>
                  <w:rFonts w:ascii="Calibri" w:eastAsia="Times New Roman" w:hAnsi="Calibri" w:cs="Times New Roman"/>
                  <w:color w:val="000000"/>
                  <w:sz w:val="20"/>
                  <w:lang w:eastAsia="cs-CZ"/>
                </w:rPr>
                <w:delText xml:space="preserve">Nesplnění kvality sleva </w:delText>
              </w:r>
              <w:r w:rsidDel="005B5456">
                <w:rPr>
                  <w:rFonts w:ascii="Calibri" w:eastAsia="Times New Roman" w:hAnsi="Calibri" w:cs="Times New Roman"/>
                  <w:b/>
                  <w:bCs/>
                  <w:color w:val="000000"/>
                  <w:sz w:val="20"/>
                  <w:lang w:eastAsia="cs-CZ"/>
                </w:rPr>
                <w:delText>20%</w:delText>
              </w:r>
              <w:r w:rsidDel="005B5456">
                <w:rPr>
                  <w:rFonts w:ascii="Calibri" w:eastAsia="Times New Roman" w:hAnsi="Calibri" w:cs="Times New Roman"/>
                  <w:color w:val="000000"/>
                  <w:sz w:val="20"/>
                  <w:lang w:eastAsia="cs-CZ"/>
                </w:rPr>
                <w:delText xml:space="preserve"> z ceny této služby</w:delText>
              </w:r>
            </w:del>
          </w:p>
        </w:tc>
        <w:tc>
          <w:tcPr>
            <w:tcW w:w="992" w:type="dxa"/>
            <w:tcBorders>
              <w:top w:val="nil"/>
              <w:left w:val="nil"/>
              <w:bottom w:val="dotted" w:sz="4" w:space="0" w:color="5B9BD5"/>
              <w:right w:val="nil"/>
            </w:tcBorders>
            <w:noWrap/>
            <w:vAlign w:val="center"/>
            <w:tcPrChange w:id="610"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611" w:author="." w:date="2016-10-12T09:15:00Z"/>
                <w:rFonts w:ascii="Calibri" w:eastAsia="Times New Roman" w:hAnsi="Calibri" w:cs="Times New Roman"/>
                <w:color w:val="000000"/>
                <w:sz w:val="20"/>
                <w:lang w:eastAsia="cs-CZ"/>
              </w:rPr>
            </w:pPr>
            <w:del w:id="612" w:author="." w:date="2016-10-12T09:15:00Z">
              <w:r w:rsidDel="005B5456">
                <w:rPr>
                  <w:rFonts w:ascii="Calibri" w:eastAsia="Times New Roman" w:hAnsi="Calibri" w:cs="Times New Roman"/>
                  <w:color w:val="000000"/>
                  <w:sz w:val="20"/>
                  <w:lang w:eastAsia="cs-CZ"/>
                </w:rPr>
                <w:delText> </w:delText>
              </w:r>
            </w:del>
          </w:p>
        </w:tc>
        <w:tc>
          <w:tcPr>
            <w:tcW w:w="1240" w:type="dxa"/>
            <w:tcBorders>
              <w:top w:val="nil"/>
              <w:left w:val="nil"/>
              <w:bottom w:val="dotted" w:sz="4" w:space="0" w:color="5B9BD5"/>
              <w:right w:val="nil"/>
            </w:tcBorders>
            <w:noWrap/>
            <w:vAlign w:val="center"/>
            <w:tcPrChange w:id="613" w:author="." w:date="2016-10-12T09:15:00Z">
              <w:tcPr>
                <w:tcW w:w="1240"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614" w:author="." w:date="2016-10-12T09:15:00Z"/>
                <w:rFonts w:ascii="Calibri" w:eastAsia="Times New Roman" w:hAnsi="Calibri" w:cs="Times New Roman"/>
                <w:color w:val="000000"/>
                <w:sz w:val="20"/>
                <w:lang w:eastAsia="cs-CZ"/>
              </w:rPr>
            </w:pPr>
            <w:del w:id="615" w:author="." w:date="2016-10-12T09:15:00Z">
              <w:r w:rsidDel="005B5456">
                <w:rPr>
                  <w:rFonts w:ascii="Calibri" w:eastAsia="Times New Roman" w:hAnsi="Calibri" w:cs="Times New Roman"/>
                  <w:color w:val="000000"/>
                  <w:sz w:val="20"/>
                  <w:lang w:eastAsia="cs-CZ"/>
                </w:rPr>
                <w:delText> </w:delText>
              </w:r>
            </w:del>
          </w:p>
        </w:tc>
      </w:tr>
      <w:tr w:rsidR="0067054F" w:rsidDel="005B5456" w:rsidTr="005B5456">
        <w:trPr>
          <w:trHeight w:val="300"/>
          <w:del w:id="616" w:author="." w:date="2016-10-12T09:15:00Z"/>
          <w:trPrChange w:id="617" w:author="." w:date="2016-10-12T09:15:00Z">
            <w:trPr>
              <w:trHeight w:val="300"/>
            </w:trPr>
          </w:trPrChange>
        </w:trPr>
        <w:tc>
          <w:tcPr>
            <w:tcW w:w="300" w:type="dxa"/>
            <w:tcBorders>
              <w:top w:val="nil"/>
              <w:left w:val="nil"/>
              <w:bottom w:val="dotted" w:sz="4" w:space="0" w:color="5B9BD5"/>
              <w:right w:val="nil"/>
            </w:tcBorders>
            <w:noWrap/>
            <w:vAlign w:val="bottom"/>
            <w:tcPrChange w:id="618" w:author="." w:date="2016-10-12T09:15:00Z">
              <w:tcPr>
                <w:tcW w:w="300" w:type="dxa"/>
                <w:tcBorders>
                  <w:top w:val="nil"/>
                  <w:left w:val="nil"/>
                  <w:bottom w:val="dotted" w:sz="4" w:space="0" w:color="5B9BD5"/>
                  <w:right w:val="nil"/>
                </w:tcBorders>
                <w:noWrap/>
                <w:vAlign w:val="bottom"/>
              </w:tcPr>
            </w:tcPrChange>
          </w:tcPr>
          <w:p w:rsidR="0067054F" w:rsidDel="005B5456" w:rsidRDefault="0067054F">
            <w:pPr>
              <w:spacing w:after="0" w:line="240" w:lineRule="auto"/>
              <w:rPr>
                <w:del w:id="619" w:author="." w:date="2016-10-12T09:15:00Z"/>
                <w:rFonts w:ascii="Calibri" w:eastAsia="Times New Roman" w:hAnsi="Calibri" w:cs="Times New Roman"/>
                <w:b/>
                <w:bCs/>
                <w:color w:val="000000"/>
                <w:sz w:val="20"/>
                <w:lang w:eastAsia="cs-CZ"/>
              </w:rPr>
            </w:pPr>
            <w:del w:id="620" w:author="." w:date="2016-10-12T09:15:00Z">
              <w:r w:rsidDel="005B5456">
                <w:rPr>
                  <w:rFonts w:ascii="Calibri" w:eastAsia="Times New Roman" w:hAnsi="Calibri" w:cs="Times New Roman"/>
                  <w:b/>
                  <w:bCs/>
                  <w:color w:val="000000"/>
                  <w:sz w:val="20"/>
                  <w:lang w:eastAsia="cs-CZ"/>
                </w:rPr>
                <w:delText> </w:delText>
              </w:r>
            </w:del>
          </w:p>
        </w:tc>
        <w:tc>
          <w:tcPr>
            <w:tcW w:w="6788" w:type="dxa"/>
            <w:tcBorders>
              <w:top w:val="nil"/>
              <w:left w:val="nil"/>
              <w:bottom w:val="dotted" w:sz="4" w:space="0" w:color="5B9BD5"/>
              <w:right w:val="nil"/>
            </w:tcBorders>
            <w:noWrap/>
            <w:vAlign w:val="center"/>
            <w:tcPrChange w:id="621" w:author="." w:date="2016-10-12T09:15:00Z">
              <w:tcPr>
                <w:tcW w:w="6788"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both"/>
              <w:rPr>
                <w:del w:id="622" w:author="." w:date="2016-10-12T09:15:00Z"/>
                <w:rFonts w:ascii="Calibri" w:eastAsia="Times New Roman" w:hAnsi="Calibri" w:cs="Times New Roman"/>
                <w:color w:val="000000"/>
                <w:sz w:val="20"/>
                <w:lang w:eastAsia="cs-CZ"/>
              </w:rPr>
            </w:pPr>
            <w:del w:id="623" w:author="." w:date="2016-10-12T09:15:00Z">
              <w:r w:rsidDel="005B5456">
                <w:rPr>
                  <w:rFonts w:ascii="Calibri" w:eastAsia="Times New Roman" w:hAnsi="Calibri" w:cs="Times New Roman"/>
                  <w:color w:val="000000"/>
                  <w:sz w:val="20"/>
                  <w:lang w:eastAsia="cs-CZ"/>
                </w:rPr>
                <w:delText>Služby údržby modelu řešení</w:delText>
              </w:r>
            </w:del>
          </w:p>
        </w:tc>
        <w:tc>
          <w:tcPr>
            <w:tcW w:w="4536" w:type="dxa"/>
            <w:gridSpan w:val="4"/>
            <w:tcBorders>
              <w:top w:val="dotted" w:sz="4" w:space="0" w:color="5B9BD5"/>
              <w:left w:val="nil"/>
              <w:bottom w:val="dotted" w:sz="4" w:space="0" w:color="5B9BD5"/>
              <w:right w:val="nil"/>
            </w:tcBorders>
            <w:noWrap/>
            <w:vAlign w:val="center"/>
            <w:tcPrChange w:id="624" w:author="." w:date="2016-10-12T09:15:00Z">
              <w:tcPr>
                <w:tcW w:w="4536" w:type="dxa"/>
                <w:gridSpan w:val="4"/>
                <w:tcBorders>
                  <w:top w:val="dotted" w:sz="4" w:space="0" w:color="5B9BD5"/>
                  <w:left w:val="nil"/>
                  <w:bottom w:val="dotted" w:sz="4" w:space="0" w:color="5B9BD5"/>
                  <w:right w:val="nil"/>
                </w:tcBorders>
                <w:noWrap/>
                <w:vAlign w:val="center"/>
              </w:tcPr>
            </w:tcPrChange>
          </w:tcPr>
          <w:p w:rsidR="0067054F" w:rsidDel="005B5456" w:rsidRDefault="0067054F">
            <w:pPr>
              <w:spacing w:after="0" w:line="240" w:lineRule="auto"/>
              <w:rPr>
                <w:del w:id="625" w:author="." w:date="2016-10-12T09:15:00Z"/>
                <w:rFonts w:ascii="Calibri" w:eastAsia="Times New Roman" w:hAnsi="Calibri" w:cs="Times New Roman"/>
                <w:color w:val="000000"/>
                <w:sz w:val="20"/>
                <w:lang w:eastAsia="cs-CZ"/>
              </w:rPr>
            </w:pPr>
            <w:del w:id="626" w:author="." w:date="2016-10-12T09:15:00Z">
              <w:r w:rsidDel="005B5456">
                <w:rPr>
                  <w:rFonts w:ascii="Calibri" w:eastAsia="Times New Roman" w:hAnsi="Calibri" w:cs="Times New Roman"/>
                  <w:color w:val="000000"/>
                  <w:sz w:val="20"/>
                  <w:lang w:eastAsia="cs-CZ"/>
                </w:rPr>
                <w:delText xml:space="preserve">Nesplnění kvality sleva </w:delText>
              </w:r>
              <w:r w:rsidDel="005B5456">
                <w:rPr>
                  <w:rFonts w:ascii="Calibri" w:eastAsia="Times New Roman" w:hAnsi="Calibri" w:cs="Times New Roman"/>
                  <w:b/>
                  <w:bCs/>
                  <w:color w:val="000000"/>
                  <w:sz w:val="20"/>
                  <w:lang w:eastAsia="cs-CZ"/>
                </w:rPr>
                <w:delText>20%</w:delText>
              </w:r>
              <w:r w:rsidDel="005B5456">
                <w:rPr>
                  <w:rFonts w:ascii="Calibri" w:eastAsia="Times New Roman" w:hAnsi="Calibri" w:cs="Times New Roman"/>
                  <w:color w:val="000000"/>
                  <w:sz w:val="20"/>
                  <w:lang w:eastAsia="cs-CZ"/>
                </w:rPr>
                <w:delText xml:space="preserve"> z ceny této služby</w:delText>
              </w:r>
            </w:del>
          </w:p>
        </w:tc>
        <w:tc>
          <w:tcPr>
            <w:tcW w:w="992" w:type="dxa"/>
            <w:tcBorders>
              <w:top w:val="nil"/>
              <w:left w:val="nil"/>
              <w:bottom w:val="dotted" w:sz="4" w:space="0" w:color="5B9BD5"/>
              <w:right w:val="nil"/>
            </w:tcBorders>
            <w:noWrap/>
            <w:vAlign w:val="center"/>
            <w:tcPrChange w:id="627"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628" w:author="." w:date="2016-10-12T09:15:00Z"/>
                <w:rFonts w:ascii="Calibri" w:eastAsia="Times New Roman" w:hAnsi="Calibri" w:cs="Times New Roman"/>
                <w:color w:val="000000"/>
                <w:sz w:val="20"/>
                <w:lang w:eastAsia="cs-CZ"/>
              </w:rPr>
            </w:pPr>
            <w:del w:id="629" w:author="." w:date="2016-10-12T09:15:00Z">
              <w:r w:rsidDel="005B5456">
                <w:rPr>
                  <w:rFonts w:ascii="Calibri" w:eastAsia="Times New Roman" w:hAnsi="Calibri" w:cs="Times New Roman"/>
                  <w:color w:val="000000"/>
                  <w:sz w:val="20"/>
                  <w:lang w:eastAsia="cs-CZ"/>
                </w:rPr>
                <w:delText> </w:delText>
              </w:r>
            </w:del>
          </w:p>
        </w:tc>
        <w:tc>
          <w:tcPr>
            <w:tcW w:w="1240" w:type="dxa"/>
            <w:tcBorders>
              <w:top w:val="nil"/>
              <w:left w:val="nil"/>
              <w:bottom w:val="dotted" w:sz="4" w:space="0" w:color="5B9BD5"/>
              <w:right w:val="nil"/>
            </w:tcBorders>
            <w:noWrap/>
            <w:vAlign w:val="center"/>
            <w:tcPrChange w:id="630" w:author="." w:date="2016-10-12T09:15:00Z">
              <w:tcPr>
                <w:tcW w:w="1240"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631" w:author="." w:date="2016-10-12T09:15:00Z"/>
                <w:rFonts w:ascii="Calibri" w:eastAsia="Times New Roman" w:hAnsi="Calibri" w:cs="Times New Roman"/>
                <w:color w:val="000000"/>
                <w:sz w:val="20"/>
                <w:lang w:eastAsia="cs-CZ"/>
              </w:rPr>
            </w:pPr>
            <w:del w:id="632" w:author="." w:date="2016-10-12T09:15:00Z">
              <w:r w:rsidDel="005B5456">
                <w:rPr>
                  <w:rFonts w:ascii="Calibri" w:eastAsia="Times New Roman" w:hAnsi="Calibri" w:cs="Times New Roman"/>
                  <w:color w:val="000000"/>
                  <w:sz w:val="20"/>
                  <w:lang w:eastAsia="cs-CZ"/>
                </w:rPr>
                <w:delText> </w:delText>
              </w:r>
            </w:del>
          </w:p>
        </w:tc>
      </w:tr>
      <w:tr w:rsidR="0067054F" w:rsidDel="005B5456" w:rsidTr="005B5456">
        <w:trPr>
          <w:trHeight w:val="300"/>
          <w:del w:id="633" w:author="." w:date="2016-10-12T09:15:00Z"/>
          <w:trPrChange w:id="634" w:author="." w:date="2016-10-12T09:15:00Z">
            <w:trPr>
              <w:trHeight w:val="300"/>
            </w:trPr>
          </w:trPrChange>
        </w:trPr>
        <w:tc>
          <w:tcPr>
            <w:tcW w:w="7088" w:type="dxa"/>
            <w:gridSpan w:val="2"/>
            <w:tcBorders>
              <w:top w:val="dotted" w:sz="4" w:space="0" w:color="5B9BD5"/>
              <w:left w:val="nil"/>
              <w:bottom w:val="dotted" w:sz="4" w:space="0" w:color="5B9BD5"/>
              <w:right w:val="nil"/>
            </w:tcBorders>
            <w:shd w:val="clear" w:color="auto" w:fill="9BC2E6"/>
            <w:noWrap/>
            <w:vAlign w:val="bottom"/>
            <w:tcPrChange w:id="635" w:author="." w:date="2016-10-12T09:15:00Z">
              <w:tcPr>
                <w:tcW w:w="7088" w:type="dxa"/>
                <w:gridSpan w:val="2"/>
                <w:tcBorders>
                  <w:top w:val="dotted" w:sz="4" w:space="0" w:color="5B9BD5"/>
                  <w:left w:val="nil"/>
                  <w:bottom w:val="dotted" w:sz="4" w:space="0" w:color="5B9BD5"/>
                  <w:right w:val="nil"/>
                </w:tcBorders>
                <w:shd w:val="clear" w:color="auto" w:fill="9BC2E6"/>
                <w:noWrap/>
                <w:vAlign w:val="bottom"/>
              </w:tcPr>
            </w:tcPrChange>
          </w:tcPr>
          <w:p w:rsidR="0067054F" w:rsidDel="005B5456" w:rsidRDefault="0067054F">
            <w:pPr>
              <w:spacing w:after="0" w:line="240" w:lineRule="auto"/>
              <w:rPr>
                <w:del w:id="636" w:author="." w:date="2016-10-12T09:15:00Z"/>
                <w:rFonts w:ascii="Calibri" w:eastAsia="Times New Roman" w:hAnsi="Calibri" w:cs="Times New Roman"/>
                <w:b/>
                <w:bCs/>
                <w:color w:val="000000"/>
                <w:sz w:val="20"/>
                <w:lang w:eastAsia="cs-CZ"/>
              </w:rPr>
            </w:pPr>
            <w:del w:id="637" w:author="." w:date="2016-10-12T09:15:00Z">
              <w:r w:rsidDel="005B5456">
                <w:rPr>
                  <w:rFonts w:ascii="Calibri" w:eastAsia="Times New Roman" w:hAnsi="Calibri" w:cs="Times New Roman"/>
                  <w:b/>
                  <w:bCs/>
                  <w:color w:val="000000"/>
                  <w:sz w:val="20"/>
                  <w:lang w:eastAsia="cs-CZ"/>
                </w:rPr>
                <w:delText>Služby specifického rozvoje</w:delText>
              </w:r>
            </w:del>
          </w:p>
        </w:tc>
        <w:tc>
          <w:tcPr>
            <w:tcW w:w="1276" w:type="dxa"/>
            <w:tcBorders>
              <w:top w:val="nil"/>
              <w:left w:val="nil"/>
              <w:bottom w:val="dotted" w:sz="4" w:space="0" w:color="5B9BD5"/>
              <w:right w:val="nil"/>
            </w:tcBorders>
            <w:shd w:val="clear" w:color="auto" w:fill="9BC2E6"/>
            <w:noWrap/>
            <w:vAlign w:val="center"/>
            <w:tcPrChange w:id="638" w:author="." w:date="2016-10-12T09:15:00Z">
              <w:tcPr>
                <w:tcW w:w="1276"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639" w:author="." w:date="2016-10-12T09:15:00Z"/>
                <w:rFonts w:ascii="Calibri" w:eastAsia="Times New Roman" w:hAnsi="Calibri" w:cs="Times New Roman"/>
                <w:color w:val="000000"/>
                <w:sz w:val="20"/>
                <w:lang w:eastAsia="cs-CZ"/>
              </w:rPr>
            </w:pPr>
            <w:del w:id="640" w:author="." w:date="2016-10-12T09:15:00Z">
              <w:r w:rsidDel="005B5456">
                <w:rPr>
                  <w:rFonts w:ascii="Calibri" w:eastAsia="Times New Roman" w:hAnsi="Calibri" w:cs="Times New Roman"/>
                  <w:color w:val="000000"/>
                  <w:sz w:val="20"/>
                  <w:lang w:eastAsia="cs-CZ"/>
                </w:rPr>
                <w:delText> </w:delText>
              </w:r>
            </w:del>
          </w:p>
        </w:tc>
        <w:tc>
          <w:tcPr>
            <w:tcW w:w="1134" w:type="dxa"/>
            <w:tcBorders>
              <w:top w:val="nil"/>
              <w:left w:val="nil"/>
              <w:bottom w:val="dotted" w:sz="4" w:space="0" w:color="5B9BD5"/>
              <w:right w:val="nil"/>
            </w:tcBorders>
            <w:shd w:val="clear" w:color="auto" w:fill="9BC2E6"/>
            <w:noWrap/>
            <w:vAlign w:val="center"/>
            <w:tcPrChange w:id="641" w:author="." w:date="2016-10-12T09:15:00Z">
              <w:tcPr>
                <w:tcW w:w="1134"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642" w:author="." w:date="2016-10-12T09:15:00Z"/>
                <w:rFonts w:ascii="Calibri" w:eastAsia="Times New Roman" w:hAnsi="Calibri" w:cs="Times New Roman"/>
                <w:color w:val="000000"/>
                <w:sz w:val="20"/>
                <w:lang w:eastAsia="cs-CZ"/>
              </w:rPr>
            </w:pPr>
            <w:del w:id="643" w:author="." w:date="2016-10-12T09:15:00Z">
              <w:r w:rsidDel="005B5456">
                <w:rPr>
                  <w:rFonts w:ascii="Calibri" w:eastAsia="Times New Roman" w:hAnsi="Calibri" w:cs="Times New Roman"/>
                  <w:color w:val="000000"/>
                  <w:sz w:val="20"/>
                  <w:lang w:eastAsia="cs-CZ"/>
                </w:rPr>
                <w:delText> </w:delText>
              </w:r>
            </w:del>
          </w:p>
        </w:tc>
        <w:tc>
          <w:tcPr>
            <w:tcW w:w="1134" w:type="dxa"/>
            <w:tcBorders>
              <w:top w:val="nil"/>
              <w:left w:val="nil"/>
              <w:bottom w:val="dotted" w:sz="4" w:space="0" w:color="5B9BD5"/>
              <w:right w:val="nil"/>
            </w:tcBorders>
            <w:shd w:val="clear" w:color="auto" w:fill="9BC2E6"/>
            <w:noWrap/>
            <w:vAlign w:val="center"/>
            <w:tcPrChange w:id="644" w:author="." w:date="2016-10-12T09:15:00Z">
              <w:tcPr>
                <w:tcW w:w="1134"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645" w:author="." w:date="2016-10-12T09:15:00Z"/>
                <w:rFonts w:ascii="Calibri" w:eastAsia="Times New Roman" w:hAnsi="Calibri" w:cs="Times New Roman"/>
                <w:color w:val="000000"/>
                <w:sz w:val="20"/>
                <w:lang w:eastAsia="cs-CZ"/>
              </w:rPr>
            </w:pPr>
            <w:del w:id="646" w:author="." w:date="2016-10-12T09:15:00Z">
              <w:r w:rsidDel="005B5456">
                <w:rPr>
                  <w:rFonts w:ascii="Calibri" w:eastAsia="Times New Roman" w:hAnsi="Calibri" w:cs="Times New Roman"/>
                  <w:color w:val="000000"/>
                  <w:sz w:val="20"/>
                  <w:lang w:eastAsia="cs-CZ"/>
                </w:rPr>
                <w:delText> </w:delText>
              </w:r>
            </w:del>
          </w:p>
        </w:tc>
        <w:tc>
          <w:tcPr>
            <w:tcW w:w="992" w:type="dxa"/>
            <w:tcBorders>
              <w:top w:val="nil"/>
              <w:left w:val="nil"/>
              <w:bottom w:val="dotted" w:sz="4" w:space="0" w:color="5B9BD5"/>
              <w:right w:val="nil"/>
            </w:tcBorders>
            <w:shd w:val="clear" w:color="auto" w:fill="9BC2E6"/>
            <w:noWrap/>
            <w:vAlign w:val="center"/>
            <w:tcPrChange w:id="647" w:author="." w:date="2016-10-12T09:15:00Z">
              <w:tcPr>
                <w:tcW w:w="992"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648" w:author="." w:date="2016-10-12T09:15:00Z"/>
                <w:rFonts w:ascii="Calibri" w:eastAsia="Times New Roman" w:hAnsi="Calibri" w:cs="Times New Roman"/>
                <w:color w:val="000000"/>
                <w:sz w:val="20"/>
                <w:lang w:eastAsia="cs-CZ"/>
              </w:rPr>
            </w:pPr>
            <w:del w:id="649" w:author="." w:date="2016-10-12T09:15:00Z">
              <w:r w:rsidDel="005B5456">
                <w:rPr>
                  <w:rFonts w:ascii="Calibri" w:eastAsia="Times New Roman" w:hAnsi="Calibri" w:cs="Times New Roman"/>
                  <w:color w:val="000000"/>
                  <w:sz w:val="20"/>
                  <w:lang w:eastAsia="cs-CZ"/>
                </w:rPr>
                <w:delText> </w:delText>
              </w:r>
            </w:del>
          </w:p>
        </w:tc>
        <w:tc>
          <w:tcPr>
            <w:tcW w:w="992" w:type="dxa"/>
            <w:tcBorders>
              <w:top w:val="nil"/>
              <w:left w:val="nil"/>
              <w:bottom w:val="dotted" w:sz="4" w:space="0" w:color="5B9BD5"/>
              <w:right w:val="nil"/>
            </w:tcBorders>
            <w:shd w:val="clear" w:color="auto" w:fill="9BC2E6"/>
            <w:noWrap/>
            <w:vAlign w:val="center"/>
            <w:tcPrChange w:id="650" w:author="." w:date="2016-10-12T09:15:00Z">
              <w:tcPr>
                <w:tcW w:w="992"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651" w:author="." w:date="2016-10-12T09:15:00Z"/>
                <w:rFonts w:ascii="Calibri" w:eastAsia="Times New Roman" w:hAnsi="Calibri" w:cs="Times New Roman"/>
                <w:color w:val="000000"/>
                <w:sz w:val="20"/>
                <w:lang w:eastAsia="cs-CZ"/>
              </w:rPr>
            </w:pPr>
            <w:del w:id="652" w:author="." w:date="2016-10-12T09:15:00Z">
              <w:r w:rsidDel="005B5456">
                <w:rPr>
                  <w:rFonts w:ascii="Calibri" w:eastAsia="Times New Roman" w:hAnsi="Calibri" w:cs="Times New Roman"/>
                  <w:color w:val="000000"/>
                  <w:sz w:val="20"/>
                  <w:lang w:eastAsia="cs-CZ"/>
                </w:rPr>
                <w:delText> </w:delText>
              </w:r>
            </w:del>
          </w:p>
        </w:tc>
        <w:tc>
          <w:tcPr>
            <w:tcW w:w="1240" w:type="dxa"/>
            <w:tcBorders>
              <w:top w:val="nil"/>
              <w:left w:val="nil"/>
              <w:bottom w:val="dotted" w:sz="4" w:space="0" w:color="5B9BD5"/>
              <w:right w:val="nil"/>
            </w:tcBorders>
            <w:shd w:val="clear" w:color="auto" w:fill="9BC2E6"/>
            <w:noWrap/>
            <w:vAlign w:val="center"/>
            <w:tcPrChange w:id="653" w:author="." w:date="2016-10-12T09:15:00Z">
              <w:tcPr>
                <w:tcW w:w="1240" w:type="dxa"/>
                <w:tcBorders>
                  <w:top w:val="nil"/>
                  <w:left w:val="nil"/>
                  <w:bottom w:val="dotted" w:sz="4" w:space="0" w:color="5B9BD5"/>
                  <w:right w:val="nil"/>
                </w:tcBorders>
                <w:shd w:val="clear" w:color="auto" w:fill="9BC2E6"/>
                <w:noWrap/>
                <w:vAlign w:val="center"/>
              </w:tcPr>
            </w:tcPrChange>
          </w:tcPr>
          <w:p w:rsidR="0067054F" w:rsidDel="005B5456" w:rsidRDefault="0067054F">
            <w:pPr>
              <w:spacing w:after="0" w:line="240" w:lineRule="auto"/>
              <w:jc w:val="center"/>
              <w:rPr>
                <w:del w:id="654" w:author="." w:date="2016-10-12T09:15:00Z"/>
                <w:rFonts w:ascii="Calibri" w:eastAsia="Times New Roman" w:hAnsi="Calibri" w:cs="Times New Roman"/>
                <w:color w:val="000000"/>
                <w:sz w:val="20"/>
                <w:lang w:eastAsia="cs-CZ"/>
              </w:rPr>
            </w:pPr>
            <w:del w:id="655" w:author="." w:date="2016-10-12T09:15:00Z">
              <w:r w:rsidDel="005B5456">
                <w:rPr>
                  <w:rFonts w:ascii="Calibri" w:eastAsia="Times New Roman" w:hAnsi="Calibri" w:cs="Times New Roman"/>
                  <w:color w:val="000000"/>
                  <w:sz w:val="20"/>
                  <w:lang w:eastAsia="cs-CZ"/>
                </w:rPr>
                <w:delText> </w:delText>
              </w:r>
            </w:del>
          </w:p>
        </w:tc>
      </w:tr>
      <w:tr w:rsidR="0067054F" w:rsidDel="005B5456" w:rsidTr="005B5456">
        <w:trPr>
          <w:trHeight w:val="300"/>
          <w:del w:id="656" w:author="." w:date="2016-10-12T09:15:00Z"/>
          <w:trPrChange w:id="657" w:author="." w:date="2016-10-12T09:15:00Z">
            <w:trPr>
              <w:trHeight w:val="300"/>
            </w:trPr>
          </w:trPrChange>
        </w:trPr>
        <w:tc>
          <w:tcPr>
            <w:tcW w:w="300" w:type="dxa"/>
            <w:tcBorders>
              <w:top w:val="nil"/>
              <w:left w:val="nil"/>
              <w:bottom w:val="dotted" w:sz="4" w:space="0" w:color="5B9BD5"/>
              <w:right w:val="nil"/>
            </w:tcBorders>
            <w:noWrap/>
            <w:vAlign w:val="bottom"/>
            <w:tcPrChange w:id="658" w:author="." w:date="2016-10-12T09:15:00Z">
              <w:tcPr>
                <w:tcW w:w="300" w:type="dxa"/>
                <w:tcBorders>
                  <w:top w:val="nil"/>
                  <w:left w:val="nil"/>
                  <w:bottom w:val="dotted" w:sz="4" w:space="0" w:color="5B9BD5"/>
                  <w:right w:val="nil"/>
                </w:tcBorders>
                <w:noWrap/>
                <w:vAlign w:val="bottom"/>
              </w:tcPr>
            </w:tcPrChange>
          </w:tcPr>
          <w:p w:rsidR="0067054F" w:rsidDel="005B5456" w:rsidRDefault="0067054F">
            <w:pPr>
              <w:spacing w:after="0" w:line="240" w:lineRule="auto"/>
              <w:rPr>
                <w:del w:id="659" w:author="." w:date="2016-10-12T09:15:00Z"/>
                <w:rFonts w:ascii="Calibri" w:eastAsia="Times New Roman" w:hAnsi="Calibri" w:cs="Times New Roman"/>
                <w:b/>
                <w:bCs/>
                <w:color w:val="000000"/>
                <w:sz w:val="20"/>
                <w:lang w:eastAsia="cs-CZ"/>
              </w:rPr>
            </w:pPr>
            <w:del w:id="660" w:author="." w:date="2016-10-12T09:15:00Z">
              <w:r w:rsidDel="005B5456">
                <w:rPr>
                  <w:rFonts w:ascii="Calibri" w:eastAsia="Times New Roman" w:hAnsi="Calibri" w:cs="Times New Roman"/>
                  <w:b/>
                  <w:bCs/>
                  <w:color w:val="000000"/>
                  <w:sz w:val="20"/>
                  <w:lang w:eastAsia="cs-CZ"/>
                </w:rPr>
                <w:delText> </w:delText>
              </w:r>
            </w:del>
          </w:p>
        </w:tc>
        <w:tc>
          <w:tcPr>
            <w:tcW w:w="6788" w:type="dxa"/>
            <w:tcBorders>
              <w:top w:val="nil"/>
              <w:left w:val="nil"/>
              <w:bottom w:val="dotted" w:sz="4" w:space="0" w:color="5B9BD5"/>
              <w:right w:val="nil"/>
            </w:tcBorders>
            <w:noWrap/>
            <w:vAlign w:val="center"/>
            <w:tcPrChange w:id="661" w:author="." w:date="2016-10-12T09:15:00Z">
              <w:tcPr>
                <w:tcW w:w="6788"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both"/>
              <w:rPr>
                <w:del w:id="662" w:author="." w:date="2016-10-12T09:15:00Z"/>
                <w:rFonts w:ascii="Calibri" w:eastAsia="Times New Roman" w:hAnsi="Calibri" w:cs="Times New Roman"/>
                <w:color w:val="000000"/>
                <w:sz w:val="20"/>
                <w:lang w:eastAsia="cs-CZ"/>
              </w:rPr>
            </w:pPr>
            <w:del w:id="663" w:author="." w:date="2016-10-12T09:15:00Z">
              <w:r w:rsidDel="005B5456">
                <w:rPr>
                  <w:rFonts w:ascii="Calibri" w:eastAsia="Times New Roman" w:hAnsi="Calibri" w:cs="Times New Roman"/>
                  <w:color w:val="000000"/>
                  <w:sz w:val="20"/>
                  <w:lang w:eastAsia="cs-CZ"/>
                </w:rPr>
                <w:delText>Služby zajištění legislativního souladu</w:delText>
              </w:r>
            </w:del>
          </w:p>
        </w:tc>
        <w:tc>
          <w:tcPr>
            <w:tcW w:w="2410" w:type="dxa"/>
            <w:gridSpan w:val="2"/>
            <w:tcBorders>
              <w:top w:val="dotted" w:sz="4" w:space="0" w:color="5B9BD5"/>
              <w:left w:val="nil"/>
              <w:bottom w:val="dotted" w:sz="4" w:space="0" w:color="5B9BD5"/>
              <w:right w:val="nil"/>
            </w:tcBorders>
            <w:noWrap/>
            <w:vAlign w:val="center"/>
            <w:tcPrChange w:id="664" w:author="." w:date="2016-10-12T09:15:00Z">
              <w:tcPr>
                <w:tcW w:w="2410" w:type="dxa"/>
                <w:gridSpan w:val="2"/>
                <w:tcBorders>
                  <w:top w:val="dotted" w:sz="4" w:space="0" w:color="5B9BD5"/>
                  <w:left w:val="nil"/>
                  <w:bottom w:val="dotted" w:sz="4" w:space="0" w:color="5B9BD5"/>
                  <w:right w:val="nil"/>
                </w:tcBorders>
                <w:noWrap/>
                <w:vAlign w:val="center"/>
              </w:tcPr>
            </w:tcPrChange>
          </w:tcPr>
          <w:p w:rsidR="0067054F" w:rsidDel="005B5456" w:rsidRDefault="0067054F">
            <w:pPr>
              <w:spacing w:after="0" w:line="240" w:lineRule="auto"/>
              <w:rPr>
                <w:del w:id="665" w:author="." w:date="2016-10-12T09:15:00Z"/>
                <w:rFonts w:ascii="Calibri" w:eastAsia="Times New Roman" w:hAnsi="Calibri" w:cs="Times New Roman"/>
                <w:color w:val="000000"/>
                <w:sz w:val="20"/>
                <w:lang w:eastAsia="cs-CZ"/>
              </w:rPr>
            </w:pPr>
            <w:del w:id="666" w:author="." w:date="2016-10-12T09:15:00Z">
              <w:r w:rsidDel="005B5456">
                <w:rPr>
                  <w:rFonts w:ascii="Calibri" w:eastAsia="Times New Roman" w:hAnsi="Calibri" w:cs="Times New Roman"/>
                  <w:color w:val="000000"/>
                  <w:sz w:val="20"/>
                  <w:lang w:eastAsia="cs-CZ"/>
                </w:rPr>
                <w:delText>Nebudou uplatňovány</w:delText>
              </w:r>
            </w:del>
          </w:p>
        </w:tc>
        <w:tc>
          <w:tcPr>
            <w:tcW w:w="1134" w:type="dxa"/>
            <w:tcBorders>
              <w:top w:val="nil"/>
              <w:left w:val="nil"/>
              <w:bottom w:val="dotted" w:sz="4" w:space="0" w:color="5B9BD5"/>
              <w:right w:val="nil"/>
            </w:tcBorders>
            <w:noWrap/>
            <w:vAlign w:val="center"/>
            <w:tcPrChange w:id="667" w:author="." w:date="2016-10-12T09:15:00Z">
              <w:tcPr>
                <w:tcW w:w="1134"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668" w:author="." w:date="2016-10-12T09:15:00Z"/>
                <w:rFonts w:ascii="Calibri" w:eastAsia="Times New Roman" w:hAnsi="Calibri" w:cs="Times New Roman"/>
                <w:color w:val="000000"/>
                <w:sz w:val="20"/>
                <w:lang w:eastAsia="cs-CZ"/>
              </w:rPr>
            </w:pPr>
            <w:del w:id="669" w:author="." w:date="2016-10-12T09:15:00Z">
              <w:r w:rsidDel="005B5456">
                <w:rPr>
                  <w:rFonts w:ascii="Calibri" w:eastAsia="Times New Roman" w:hAnsi="Calibri" w:cs="Times New Roman"/>
                  <w:color w:val="000000"/>
                  <w:sz w:val="20"/>
                  <w:lang w:eastAsia="cs-CZ"/>
                </w:rPr>
                <w:delText> </w:delText>
              </w:r>
            </w:del>
          </w:p>
        </w:tc>
        <w:tc>
          <w:tcPr>
            <w:tcW w:w="992" w:type="dxa"/>
            <w:tcBorders>
              <w:top w:val="nil"/>
              <w:left w:val="nil"/>
              <w:bottom w:val="dotted" w:sz="4" w:space="0" w:color="5B9BD5"/>
              <w:right w:val="nil"/>
            </w:tcBorders>
            <w:noWrap/>
            <w:vAlign w:val="center"/>
            <w:tcPrChange w:id="670"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671" w:author="." w:date="2016-10-12T09:15:00Z"/>
                <w:rFonts w:ascii="Calibri" w:eastAsia="Times New Roman" w:hAnsi="Calibri" w:cs="Times New Roman"/>
                <w:color w:val="000000"/>
                <w:sz w:val="20"/>
                <w:lang w:eastAsia="cs-CZ"/>
              </w:rPr>
            </w:pPr>
            <w:del w:id="672" w:author="." w:date="2016-10-12T09:15:00Z">
              <w:r w:rsidDel="005B5456">
                <w:rPr>
                  <w:rFonts w:ascii="Calibri" w:eastAsia="Times New Roman" w:hAnsi="Calibri" w:cs="Times New Roman"/>
                  <w:color w:val="000000"/>
                  <w:sz w:val="20"/>
                  <w:lang w:eastAsia="cs-CZ"/>
                </w:rPr>
                <w:delText> </w:delText>
              </w:r>
            </w:del>
          </w:p>
        </w:tc>
        <w:tc>
          <w:tcPr>
            <w:tcW w:w="992" w:type="dxa"/>
            <w:tcBorders>
              <w:top w:val="nil"/>
              <w:left w:val="nil"/>
              <w:bottom w:val="dotted" w:sz="4" w:space="0" w:color="5B9BD5"/>
              <w:right w:val="nil"/>
            </w:tcBorders>
            <w:noWrap/>
            <w:vAlign w:val="center"/>
            <w:tcPrChange w:id="673"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674" w:author="." w:date="2016-10-12T09:15:00Z"/>
                <w:rFonts w:ascii="Calibri" w:eastAsia="Times New Roman" w:hAnsi="Calibri" w:cs="Times New Roman"/>
                <w:color w:val="000000"/>
                <w:sz w:val="20"/>
                <w:lang w:eastAsia="cs-CZ"/>
              </w:rPr>
            </w:pPr>
            <w:del w:id="675" w:author="." w:date="2016-10-12T09:15:00Z">
              <w:r w:rsidDel="005B5456">
                <w:rPr>
                  <w:rFonts w:ascii="Calibri" w:eastAsia="Times New Roman" w:hAnsi="Calibri" w:cs="Times New Roman"/>
                  <w:color w:val="000000"/>
                  <w:sz w:val="20"/>
                  <w:lang w:eastAsia="cs-CZ"/>
                </w:rPr>
                <w:delText> </w:delText>
              </w:r>
            </w:del>
          </w:p>
        </w:tc>
        <w:tc>
          <w:tcPr>
            <w:tcW w:w="1240" w:type="dxa"/>
            <w:tcBorders>
              <w:top w:val="nil"/>
              <w:left w:val="nil"/>
              <w:bottom w:val="dotted" w:sz="4" w:space="0" w:color="5B9BD5"/>
              <w:right w:val="nil"/>
            </w:tcBorders>
            <w:noWrap/>
            <w:vAlign w:val="center"/>
            <w:tcPrChange w:id="676" w:author="." w:date="2016-10-12T09:15:00Z">
              <w:tcPr>
                <w:tcW w:w="1240"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677" w:author="." w:date="2016-10-12T09:15:00Z"/>
                <w:rFonts w:ascii="Calibri" w:eastAsia="Times New Roman" w:hAnsi="Calibri" w:cs="Times New Roman"/>
                <w:color w:val="000000"/>
                <w:sz w:val="20"/>
                <w:lang w:eastAsia="cs-CZ"/>
              </w:rPr>
            </w:pPr>
            <w:del w:id="678" w:author="." w:date="2016-10-12T09:15:00Z">
              <w:r w:rsidDel="005B5456">
                <w:rPr>
                  <w:rFonts w:ascii="Calibri" w:eastAsia="Times New Roman" w:hAnsi="Calibri" w:cs="Times New Roman"/>
                  <w:color w:val="000000"/>
                  <w:sz w:val="20"/>
                  <w:lang w:eastAsia="cs-CZ"/>
                </w:rPr>
                <w:delText> </w:delText>
              </w:r>
            </w:del>
          </w:p>
        </w:tc>
      </w:tr>
      <w:tr w:rsidR="0067054F" w:rsidDel="005B5456" w:rsidTr="005B5456">
        <w:trPr>
          <w:trHeight w:val="300"/>
          <w:del w:id="679" w:author="." w:date="2016-10-12T09:15:00Z"/>
          <w:trPrChange w:id="680" w:author="." w:date="2016-10-12T09:15:00Z">
            <w:trPr>
              <w:trHeight w:val="300"/>
            </w:trPr>
          </w:trPrChange>
        </w:trPr>
        <w:tc>
          <w:tcPr>
            <w:tcW w:w="300" w:type="dxa"/>
            <w:tcBorders>
              <w:top w:val="nil"/>
              <w:left w:val="nil"/>
              <w:bottom w:val="dotted" w:sz="4" w:space="0" w:color="5B9BD5"/>
              <w:right w:val="nil"/>
            </w:tcBorders>
            <w:noWrap/>
            <w:vAlign w:val="bottom"/>
            <w:tcPrChange w:id="681" w:author="." w:date="2016-10-12T09:15:00Z">
              <w:tcPr>
                <w:tcW w:w="300" w:type="dxa"/>
                <w:tcBorders>
                  <w:top w:val="nil"/>
                  <w:left w:val="nil"/>
                  <w:bottom w:val="dotted" w:sz="4" w:space="0" w:color="5B9BD5"/>
                  <w:right w:val="nil"/>
                </w:tcBorders>
                <w:noWrap/>
                <w:vAlign w:val="bottom"/>
              </w:tcPr>
            </w:tcPrChange>
          </w:tcPr>
          <w:p w:rsidR="0067054F" w:rsidDel="005B5456" w:rsidRDefault="0067054F">
            <w:pPr>
              <w:spacing w:after="0" w:line="240" w:lineRule="auto"/>
              <w:rPr>
                <w:del w:id="682" w:author="." w:date="2016-10-12T09:15:00Z"/>
                <w:rFonts w:ascii="Calibri" w:eastAsia="Times New Roman" w:hAnsi="Calibri" w:cs="Times New Roman"/>
                <w:b/>
                <w:bCs/>
                <w:color w:val="000000"/>
                <w:sz w:val="20"/>
                <w:lang w:eastAsia="cs-CZ"/>
              </w:rPr>
            </w:pPr>
            <w:del w:id="683" w:author="." w:date="2016-10-12T09:15:00Z">
              <w:r w:rsidDel="005B5456">
                <w:rPr>
                  <w:rFonts w:ascii="Calibri" w:eastAsia="Times New Roman" w:hAnsi="Calibri" w:cs="Times New Roman"/>
                  <w:b/>
                  <w:bCs/>
                  <w:color w:val="000000"/>
                  <w:sz w:val="20"/>
                  <w:lang w:eastAsia="cs-CZ"/>
                </w:rPr>
                <w:delText> </w:delText>
              </w:r>
            </w:del>
          </w:p>
        </w:tc>
        <w:tc>
          <w:tcPr>
            <w:tcW w:w="6788" w:type="dxa"/>
            <w:tcBorders>
              <w:top w:val="nil"/>
              <w:left w:val="nil"/>
              <w:bottom w:val="dotted" w:sz="4" w:space="0" w:color="5B9BD5"/>
              <w:right w:val="nil"/>
            </w:tcBorders>
            <w:noWrap/>
            <w:vAlign w:val="center"/>
            <w:tcPrChange w:id="684" w:author="." w:date="2016-10-12T09:15:00Z">
              <w:tcPr>
                <w:tcW w:w="6788"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both"/>
              <w:rPr>
                <w:del w:id="685" w:author="." w:date="2016-10-12T09:15:00Z"/>
                <w:rFonts w:ascii="Calibri" w:eastAsia="Times New Roman" w:hAnsi="Calibri" w:cs="Times New Roman"/>
                <w:color w:val="000000"/>
                <w:sz w:val="20"/>
                <w:lang w:eastAsia="cs-CZ"/>
              </w:rPr>
            </w:pPr>
            <w:del w:id="686" w:author="." w:date="2016-10-12T09:15:00Z">
              <w:r w:rsidDel="005B5456">
                <w:rPr>
                  <w:rFonts w:ascii="Calibri" w:eastAsia="Times New Roman" w:hAnsi="Calibri" w:cs="Times New Roman"/>
                  <w:color w:val="000000"/>
                  <w:sz w:val="20"/>
                  <w:lang w:eastAsia="cs-CZ"/>
                </w:rPr>
                <w:delText>Služby realizace změn a analýz problémů</w:delText>
              </w:r>
            </w:del>
          </w:p>
        </w:tc>
        <w:tc>
          <w:tcPr>
            <w:tcW w:w="2410" w:type="dxa"/>
            <w:gridSpan w:val="2"/>
            <w:tcBorders>
              <w:top w:val="dotted" w:sz="4" w:space="0" w:color="5B9BD5"/>
              <w:left w:val="nil"/>
              <w:bottom w:val="dotted" w:sz="4" w:space="0" w:color="5B9BD5"/>
              <w:right w:val="nil"/>
            </w:tcBorders>
            <w:noWrap/>
            <w:vAlign w:val="center"/>
            <w:tcPrChange w:id="687" w:author="." w:date="2016-10-12T09:15:00Z">
              <w:tcPr>
                <w:tcW w:w="2410" w:type="dxa"/>
                <w:gridSpan w:val="2"/>
                <w:tcBorders>
                  <w:top w:val="dotted" w:sz="4" w:space="0" w:color="5B9BD5"/>
                  <w:left w:val="nil"/>
                  <w:bottom w:val="dotted" w:sz="4" w:space="0" w:color="5B9BD5"/>
                  <w:right w:val="nil"/>
                </w:tcBorders>
                <w:noWrap/>
                <w:vAlign w:val="center"/>
              </w:tcPr>
            </w:tcPrChange>
          </w:tcPr>
          <w:p w:rsidR="0067054F" w:rsidDel="005B5456" w:rsidRDefault="0067054F">
            <w:pPr>
              <w:spacing w:after="0" w:line="240" w:lineRule="auto"/>
              <w:rPr>
                <w:del w:id="688" w:author="." w:date="2016-10-12T09:15:00Z"/>
                <w:rFonts w:ascii="Calibri" w:eastAsia="Times New Roman" w:hAnsi="Calibri" w:cs="Times New Roman"/>
                <w:color w:val="000000"/>
                <w:sz w:val="20"/>
                <w:lang w:eastAsia="cs-CZ"/>
              </w:rPr>
            </w:pPr>
            <w:del w:id="689" w:author="." w:date="2016-10-12T09:15:00Z">
              <w:r w:rsidDel="005B5456">
                <w:rPr>
                  <w:rFonts w:ascii="Calibri" w:eastAsia="Times New Roman" w:hAnsi="Calibri" w:cs="Times New Roman"/>
                  <w:color w:val="000000"/>
                  <w:sz w:val="20"/>
                  <w:lang w:eastAsia="cs-CZ"/>
                </w:rPr>
                <w:delText>Nebudou uplatňovány</w:delText>
              </w:r>
            </w:del>
          </w:p>
        </w:tc>
        <w:tc>
          <w:tcPr>
            <w:tcW w:w="1134" w:type="dxa"/>
            <w:tcBorders>
              <w:top w:val="nil"/>
              <w:left w:val="nil"/>
              <w:bottom w:val="dotted" w:sz="4" w:space="0" w:color="5B9BD5"/>
              <w:right w:val="nil"/>
            </w:tcBorders>
            <w:noWrap/>
            <w:vAlign w:val="center"/>
            <w:tcPrChange w:id="690" w:author="." w:date="2016-10-12T09:15:00Z">
              <w:tcPr>
                <w:tcW w:w="1134"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691" w:author="." w:date="2016-10-12T09:15:00Z"/>
                <w:rFonts w:ascii="Calibri" w:eastAsia="Times New Roman" w:hAnsi="Calibri" w:cs="Times New Roman"/>
                <w:color w:val="000000"/>
                <w:sz w:val="20"/>
                <w:lang w:eastAsia="cs-CZ"/>
              </w:rPr>
            </w:pPr>
            <w:del w:id="692" w:author="." w:date="2016-10-12T09:15:00Z">
              <w:r w:rsidDel="005B5456">
                <w:rPr>
                  <w:rFonts w:ascii="Calibri" w:eastAsia="Times New Roman" w:hAnsi="Calibri" w:cs="Times New Roman"/>
                  <w:color w:val="000000"/>
                  <w:sz w:val="20"/>
                  <w:lang w:eastAsia="cs-CZ"/>
                </w:rPr>
                <w:delText> </w:delText>
              </w:r>
            </w:del>
          </w:p>
        </w:tc>
        <w:tc>
          <w:tcPr>
            <w:tcW w:w="992" w:type="dxa"/>
            <w:tcBorders>
              <w:top w:val="nil"/>
              <w:left w:val="nil"/>
              <w:bottom w:val="dotted" w:sz="4" w:space="0" w:color="5B9BD5"/>
              <w:right w:val="nil"/>
            </w:tcBorders>
            <w:noWrap/>
            <w:vAlign w:val="center"/>
            <w:tcPrChange w:id="693"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694" w:author="." w:date="2016-10-12T09:15:00Z"/>
                <w:rFonts w:ascii="Calibri" w:eastAsia="Times New Roman" w:hAnsi="Calibri" w:cs="Times New Roman"/>
                <w:color w:val="000000"/>
                <w:sz w:val="20"/>
                <w:lang w:eastAsia="cs-CZ"/>
              </w:rPr>
            </w:pPr>
            <w:del w:id="695" w:author="." w:date="2016-10-12T09:15:00Z">
              <w:r w:rsidDel="005B5456">
                <w:rPr>
                  <w:rFonts w:ascii="Calibri" w:eastAsia="Times New Roman" w:hAnsi="Calibri" w:cs="Times New Roman"/>
                  <w:color w:val="000000"/>
                  <w:sz w:val="20"/>
                  <w:lang w:eastAsia="cs-CZ"/>
                </w:rPr>
                <w:delText> </w:delText>
              </w:r>
            </w:del>
          </w:p>
        </w:tc>
        <w:tc>
          <w:tcPr>
            <w:tcW w:w="992" w:type="dxa"/>
            <w:tcBorders>
              <w:top w:val="nil"/>
              <w:left w:val="nil"/>
              <w:bottom w:val="dotted" w:sz="4" w:space="0" w:color="5B9BD5"/>
              <w:right w:val="nil"/>
            </w:tcBorders>
            <w:noWrap/>
            <w:vAlign w:val="center"/>
            <w:tcPrChange w:id="696" w:author="." w:date="2016-10-12T09:15:00Z">
              <w:tcPr>
                <w:tcW w:w="992"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697" w:author="." w:date="2016-10-12T09:15:00Z"/>
                <w:rFonts w:ascii="Calibri" w:eastAsia="Times New Roman" w:hAnsi="Calibri" w:cs="Times New Roman"/>
                <w:color w:val="000000"/>
                <w:sz w:val="20"/>
                <w:lang w:eastAsia="cs-CZ"/>
              </w:rPr>
            </w:pPr>
            <w:del w:id="698" w:author="." w:date="2016-10-12T09:15:00Z">
              <w:r w:rsidDel="005B5456">
                <w:rPr>
                  <w:rFonts w:ascii="Calibri" w:eastAsia="Times New Roman" w:hAnsi="Calibri" w:cs="Times New Roman"/>
                  <w:color w:val="000000"/>
                  <w:sz w:val="20"/>
                  <w:lang w:eastAsia="cs-CZ"/>
                </w:rPr>
                <w:delText> </w:delText>
              </w:r>
            </w:del>
          </w:p>
        </w:tc>
        <w:tc>
          <w:tcPr>
            <w:tcW w:w="1240" w:type="dxa"/>
            <w:tcBorders>
              <w:top w:val="nil"/>
              <w:left w:val="nil"/>
              <w:bottom w:val="dotted" w:sz="4" w:space="0" w:color="5B9BD5"/>
              <w:right w:val="nil"/>
            </w:tcBorders>
            <w:noWrap/>
            <w:vAlign w:val="center"/>
            <w:tcPrChange w:id="699" w:author="." w:date="2016-10-12T09:15:00Z">
              <w:tcPr>
                <w:tcW w:w="1240" w:type="dxa"/>
                <w:tcBorders>
                  <w:top w:val="nil"/>
                  <w:left w:val="nil"/>
                  <w:bottom w:val="dotted" w:sz="4" w:space="0" w:color="5B9BD5"/>
                  <w:right w:val="nil"/>
                </w:tcBorders>
                <w:noWrap/>
                <w:vAlign w:val="center"/>
              </w:tcPr>
            </w:tcPrChange>
          </w:tcPr>
          <w:p w:rsidR="0067054F" w:rsidDel="005B5456" w:rsidRDefault="0067054F">
            <w:pPr>
              <w:spacing w:after="0" w:line="240" w:lineRule="auto"/>
              <w:jc w:val="center"/>
              <w:rPr>
                <w:del w:id="700" w:author="." w:date="2016-10-12T09:15:00Z"/>
                <w:rFonts w:ascii="Calibri" w:eastAsia="Times New Roman" w:hAnsi="Calibri" w:cs="Times New Roman"/>
                <w:color w:val="000000"/>
                <w:sz w:val="20"/>
                <w:lang w:eastAsia="cs-CZ"/>
              </w:rPr>
            </w:pPr>
            <w:del w:id="701" w:author="." w:date="2016-10-12T09:15:00Z">
              <w:r w:rsidDel="005B5456">
                <w:rPr>
                  <w:rFonts w:ascii="Calibri" w:eastAsia="Times New Roman" w:hAnsi="Calibri" w:cs="Times New Roman"/>
                  <w:color w:val="000000"/>
                  <w:sz w:val="20"/>
                  <w:lang w:eastAsia="cs-CZ"/>
                </w:rPr>
                <w:delText> </w:delText>
              </w:r>
            </w:del>
          </w:p>
        </w:tc>
      </w:tr>
    </w:tbl>
    <w:p w:rsidR="0067054F" w:rsidRDefault="005B5456" w:rsidP="005B5456">
      <w:pPr>
        <w:spacing w:after="0"/>
        <w:ind w:left="-426"/>
        <w:sectPr w:rsidR="0067054F" w:rsidSect="005B5456">
          <w:pgSz w:w="16838" w:h="11906" w:orient="landscape"/>
          <w:pgMar w:top="709" w:right="1103" w:bottom="1134" w:left="1417" w:header="708" w:footer="708" w:gutter="0"/>
          <w:cols w:space="708"/>
          <w:sectPrChange w:id="702" w:author="." w:date="2016-10-12T09:16:00Z">
            <w:sectPr w:rsidR="0067054F" w:rsidSect="005B5456">
              <w:pgMar w:top="709" w:right="1417" w:bottom="1134" w:left="1417" w:header="708" w:footer="708" w:gutter="0"/>
            </w:sectPr>
          </w:sectPrChange>
        </w:sectPr>
      </w:pPr>
      <w:bookmarkStart w:id="703" w:name="_GoBack"/>
      <w:ins w:id="704" w:author="." w:date="2016-10-12T09:16:00Z">
        <w:r w:rsidRPr="005B5456">
          <w:drawing>
            <wp:inline distT="0" distB="0" distL="0" distR="0" wp14:anchorId="6E89173B" wp14:editId="1C4D1D82">
              <wp:extent cx="9326945" cy="3952875"/>
              <wp:effectExtent l="0" t="0" r="762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332525" cy="3955240"/>
                      </a:xfrm>
                      <a:prstGeom prst="rect">
                        <a:avLst/>
                      </a:prstGeom>
                      <a:noFill/>
                      <a:ln>
                        <a:noFill/>
                      </a:ln>
                    </pic:spPr>
                  </pic:pic>
                </a:graphicData>
              </a:graphic>
            </wp:inline>
          </w:drawing>
        </w:r>
      </w:ins>
      <w:bookmarkEnd w:id="703"/>
    </w:p>
    <w:p w:rsidR="0067054F" w:rsidRDefault="0067054F" w:rsidP="0067054F"/>
    <w:sectPr w:rsidR="0067054F" w:rsidSect="00ED310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9E2" w:rsidRDefault="007109E2" w:rsidP="00A3691D">
      <w:pPr>
        <w:spacing w:after="0" w:line="240" w:lineRule="auto"/>
      </w:pPr>
      <w:r>
        <w:separator/>
      </w:r>
    </w:p>
  </w:endnote>
  <w:endnote w:type="continuationSeparator" w:id="0">
    <w:p w:rsidR="007109E2" w:rsidRDefault="007109E2" w:rsidP="00A36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ont75">
    <w:altName w:val="Times New Roman"/>
    <w:charset w:val="EE"/>
    <w:family w:val="auto"/>
    <w:pitch w:val="variable"/>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7A2" w:rsidRDefault="00FB07A2" w:rsidP="000B0924">
    <w:pPr>
      <w:pStyle w:val="Zpat"/>
    </w:pPr>
    <w:r>
      <w:tab/>
    </w:r>
    <w:r>
      <w:tab/>
    </w:r>
    <w:r>
      <w:fldChar w:fldCharType="begin"/>
    </w:r>
    <w:r>
      <w:instrText xml:space="preserve"> PAGE   \* MERGEFORMAT </w:instrText>
    </w:r>
    <w:r>
      <w:fldChar w:fldCharType="separate"/>
    </w:r>
    <w:r w:rsidR="005B5456">
      <w:rPr>
        <w:noProof/>
      </w:rPr>
      <w:t>27</w:t>
    </w:r>
    <w:r>
      <w:rPr>
        <w:noProof/>
      </w:rPr>
      <w:fldChar w:fldCharType="end"/>
    </w:r>
    <w:r>
      <w:t>/</w:t>
    </w:r>
    <w:r w:rsidR="007109E2">
      <w:fldChar w:fldCharType="begin"/>
    </w:r>
    <w:r w:rsidR="007109E2">
      <w:instrText xml:space="preserve"> NUMPAGES   \* MERGEFORMAT </w:instrText>
    </w:r>
    <w:r w:rsidR="007109E2">
      <w:fldChar w:fldCharType="separate"/>
    </w:r>
    <w:r w:rsidR="005B5456">
      <w:rPr>
        <w:noProof/>
      </w:rPr>
      <w:t>29</w:t>
    </w:r>
    <w:r w:rsidR="007109E2">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7509415"/>
      <w:docPartObj>
        <w:docPartGallery w:val="Page Numbers (Bottom of Page)"/>
        <w:docPartUnique/>
      </w:docPartObj>
    </w:sdtPr>
    <w:sdtEndPr/>
    <w:sdtContent>
      <w:p w:rsidR="00FB07A2" w:rsidRDefault="007109E2">
        <w:pPr>
          <w:pStyle w:val="Zpat"/>
          <w:jc w:val="center"/>
        </w:pPr>
      </w:p>
    </w:sdtContent>
  </w:sdt>
  <w:p w:rsidR="00FB07A2" w:rsidRPr="00A3691D" w:rsidRDefault="00FB07A2" w:rsidP="00A3691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9E2" w:rsidRDefault="007109E2" w:rsidP="00A3691D">
      <w:pPr>
        <w:spacing w:after="0" w:line="240" w:lineRule="auto"/>
      </w:pPr>
      <w:r>
        <w:separator/>
      </w:r>
    </w:p>
  </w:footnote>
  <w:footnote w:type="continuationSeparator" w:id="0">
    <w:p w:rsidR="007109E2" w:rsidRDefault="007109E2" w:rsidP="00A369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F2E" w:rsidRPr="00E0534D" w:rsidRDefault="00C92F2E" w:rsidP="00C92F2E">
    <w:pPr>
      <w:pStyle w:val="Zhlav"/>
      <w:tabs>
        <w:tab w:val="clear" w:pos="4536"/>
        <w:tab w:val="clear" w:pos="9072"/>
        <w:tab w:val="left" w:pos="6820"/>
      </w:tabs>
      <w:rPr>
        <w:sz w:val="20"/>
      </w:rPr>
    </w:pPr>
    <w:r w:rsidRPr="00E14591">
      <w:rPr>
        <w:rFonts w:ascii="Arial" w:hAnsi="Arial" w:cs="Arial"/>
        <w:sz w:val="20"/>
      </w:rPr>
      <w:t>Příloha</w:t>
    </w:r>
    <w:r>
      <w:rPr>
        <w:rFonts w:ascii="Arial" w:hAnsi="Arial" w:cs="Arial"/>
        <w:sz w:val="20"/>
      </w:rPr>
      <w:t xml:space="preserve"> rámcové smlouvy</w:t>
    </w:r>
    <w:r w:rsidRPr="00E14591">
      <w:rPr>
        <w:rFonts w:ascii="Arial" w:hAnsi="Arial" w:cs="Arial"/>
        <w:sz w:val="20"/>
      </w:rPr>
      <w:t xml:space="preserve"> č.</w:t>
    </w:r>
    <w:r>
      <w:rPr>
        <w:rFonts w:ascii="Arial" w:hAnsi="Arial" w:cs="Arial"/>
        <w:sz w:val="20"/>
      </w:rPr>
      <w:t xml:space="preserve"> 4</w:t>
    </w:r>
    <w:r w:rsidRPr="00E14591">
      <w:rPr>
        <w:rFonts w:ascii="Arial" w:hAnsi="Arial" w:cs="Arial"/>
        <w:sz w:val="20"/>
      </w:rPr>
      <w:t xml:space="preserve"> </w:t>
    </w:r>
    <w:r>
      <w:rPr>
        <w:rFonts w:ascii="Arial" w:hAnsi="Arial" w:cs="Arial"/>
        <w:sz w:val="20"/>
      </w:rPr>
      <w:t xml:space="preserve"> – Požadavky na služby a sankce</w:t>
    </w:r>
  </w:p>
  <w:p w:rsidR="00C92F2E" w:rsidRDefault="00C92F2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DF1B56"/>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924"/>
    <w:rsid w:val="000B0924"/>
    <w:rsid w:val="000D38FD"/>
    <w:rsid w:val="00127385"/>
    <w:rsid w:val="001C44D5"/>
    <w:rsid w:val="002A40A0"/>
    <w:rsid w:val="00327CD9"/>
    <w:rsid w:val="003506D3"/>
    <w:rsid w:val="003726D3"/>
    <w:rsid w:val="003D1010"/>
    <w:rsid w:val="00450911"/>
    <w:rsid w:val="00456BFD"/>
    <w:rsid w:val="005272EF"/>
    <w:rsid w:val="00561DDB"/>
    <w:rsid w:val="005B5456"/>
    <w:rsid w:val="00646FEF"/>
    <w:rsid w:val="0067054F"/>
    <w:rsid w:val="006E7515"/>
    <w:rsid w:val="006F28AC"/>
    <w:rsid w:val="007109E2"/>
    <w:rsid w:val="00736D5F"/>
    <w:rsid w:val="007512D7"/>
    <w:rsid w:val="007E0155"/>
    <w:rsid w:val="008131EA"/>
    <w:rsid w:val="0089692D"/>
    <w:rsid w:val="008A16F3"/>
    <w:rsid w:val="008A1D1A"/>
    <w:rsid w:val="008D5647"/>
    <w:rsid w:val="009E09C7"/>
    <w:rsid w:val="00A07313"/>
    <w:rsid w:val="00A144D3"/>
    <w:rsid w:val="00A15EA8"/>
    <w:rsid w:val="00A32858"/>
    <w:rsid w:val="00A3691D"/>
    <w:rsid w:val="00AC1231"/>
    <w:rsid w:val="00BA6D77"/>
    <w:rsid w:val="00BB528A"/>
    <w:rsid w:val="00C51100"/>
    <w:rsid w:val="00C83264"/>
    <w:rsid w:val="00C92F2E"/>
    <w:rsid w:val="00CD2F7F"/>
    <w:rsid w:val="00D356DA"/>
    <w:rsid w:val="00D56671"/>
    <w:rsid w:val="00D93D1E"/>
    <w:rsid w:val="00DD751D"/>
    <w:rsid w:val="00DF510C"/>
    <w:rsid w:val="00DF74A2"/>
    <w:rsid w:val="00E30E6D"/>
    <w:rsid w:val="00EC424C"/>
    <w:rsid w:val="00ED310E"/>
    <w:rsid w:val="00F7580A"/>
    <w:rsid w:val="00F96E54"/>
    <w:rsid w:val="00FB07A2"/>
    <w:rsid w:val="00FC4350"/>
    <w:rsid w:val="00FF0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2F1091-0FD2-4E85-A78A-0159BA994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0B0924"/>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0B0924"/>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0B0924"/>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0B0924"/>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0B0924"/>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qFormat/>
    <w:rsid w:val="000B0924"/>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0B0924"/>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ED310E"/>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ED310E"/>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B0924"/>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0B0924"/>
    <w:rPr>
      <w:rFonts w:asciiTheme="majorHAnsi" w:eastAsiaTheme="majorEastAsia" w:hAnsiTheme="majorHAnsi" w:cstheme="majorBidi"/>
      <w:color w:val="2E74B5" w:themeColor="accent1" w:themeShade="BF"/>
      <w:sz w:val="26"/>
      <w:szCs w:val="26"/>
    </w:rPr>
  </w:style>
  <w:style w:type="table" w:styleId="Mkatabulky">
    <w:name w:val="Table Grid"/>
    <w:basedOn w:val="Normlntabulka"/>
    <w:uiPriority w:val="39"/>
    <w:rsid w:val="000B0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ARSmall">
    <w:name w:val="EAR Small"/>
    <w:basedOn w:val="Normln"/>
    <w:next w:val="Normln"/>
    <w:link w:val="EARSmallChar"/>
    <w:rsid w:val="000B0924"/>
    <w:pPr>
      <w:spacing w:before="120" w:after="60" w:line="240" w:lineRule="auto"/>
    </w:pPr>
    <w:rPr>
      <w:rFonts w:ascii="Arial" w:hAnsi="Arial" w:cs="Arial"/>
      <w:sz w:val="18"/>
    </w:rPr>
  </w:style>
  <w:style w:type="character" w:customStyle="1" w:styleId="EARSmallChar">
    <w:name w:val="EAR Small Char"/>
    <w:basedOn w:val="Standardnpsmoodstavce"/>
    <w:link w:val="EARSmall"/>
    <w:rsid w:val="000B0924"/>
    <w:rPr>
      <w:rFonts w:ascii="Arial" w:hAnsi="Arial" w:cs="Arial"/>
      <w:sz w:val="18"/>
    </w:rPr>
  </w:style>
  <w:style w:type="table" w:customStyle="1" w:styleId="EARTable">
    <w:name w:val="EAR Table"/>
    <w:basedOn w:val="Normlntabulka"/>
    <w:rsid w:val="000B0924"/>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Nadpis3Char">
    <w:name w:val="Nadpis 3 Char"/>
    <w:basedOn w:val="Standardnpsmoodstavce"/>
    <w:link w:val="Nadpis3"/>
    <w:uiPriority w:val="9"/>
    <w:rsid w:val="000B0924"/>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0B0924"/>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rsid w:val="000B0924"/>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rsid w:val="000B0924"/>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rsid w:val="000B0924"/>
    <w:rPr>
      <w:rFonts w:asciiTheme="majorHAnsi" w:eastAsiaTheme="majorEastAsia" w:hAnsiTheme="majorHAnsi" w:cstheme="majorBidi"/>
      <w:i/>
      <w:iCs/>
      <w:color w:val="1F4D78" w:themeColor="accent1" w:themeShade="7F"/>
    </w:rPr>
  </w:style>
  <w:style w:type="paragraph" w:styleId="Zpat">
    <w:name w:val="footer"/>
    <w:basedOn w:val="Normln"/>
    <w:link w:val="ZpatChar"/>
    <w:uiPriority w:val="99"/>
    <w:unhideWhenUsed/>
    <w:rsid w:val="000B0924"/>
    <w:pPr>
      <w:tabs>
        <w:tab w:val="center" w:pos="4536"/>
        <w:tab w:val="right" w:pos="9072"/>
      </w:tabs>
      <w:spacing w:after="0" w:line="240" w:lineRule="auto"/>
    </w:pPr>
  </w:style>
  <w:style w:type="character" w:customStyle="1" w:styleId="ZpatChar">
    <w:name w:val="Zápatí Char"/>
    <w:basedOn w:val="Standardnpsmoodstavce"/>
    <w:link w:val="Zpat"/>
    <w:uiPriority w:val="99"/>
    <w:rsid w:val="000B0924"/>
  </w:style>
  <w:style w:type="paragraph" w:styleId="Nzev">
    <w:name w:val="Title"/>
    <w:basedOn w:val="Normln"/>
    <w:next w:val="Normln"/>
    <w:link w:val="NzevChar"/>
    <w:uiPriority w:val="10"/>
    <w:qFormat/>
    <w:rsid w:val="000B0924"/>
    <w:pPr>
      <w:suppressAutoHyphens/>
      <w:spacing w:after="300" w:line="100" w:lineRule="atLeast"/>
      <w:jc w:val="center"/>
    </w:pPr>
    <w:rPr>
      <w:rFonts w:ascii="Calibri" w:eastAsia="SimSun" w:hAnsi="Calibri" w:cs="font75"/>
      <w:b/>
      <w:bCs/>
      <w:color w:val="17365D"/>
      <w:spacing w:val="5"/>
      <w:kern w:val="1"/>
      <w:sz w:val="52"/>
      <w:szCs w:val="52"/>
      <w:lang w:eastAsia="hi-IN" w:bidi="hi-IN"/>
    </w:rPr>
  </w:style>
  <w:style w:type="character" w:customStyle="1" w:styleId="NzevChar">
    <w:name w:val="Název Char"/>
    <w:basedOn w:val="Standardnpsmoodstavce"/>
    <w:link w:val="Nzev"/>
    <w:uiPriority w:val="10"/>
    <w:rsid w:val="000B0924"/>
    <w:rPr>
      <w:rFonts w:ascii="Calibri" w:eastAsia="SimSun" w:hAnsi="Calibri" w:cs="font75"/>
      <w:b/>
      <w:bCs/>
      <w:color w:val="17365D"/>
      <w:spacing w:val="5"/>
      <w:kern w:val="1"/>
      <w:sz w:val="52"/>
      <w:szCs w:val="52"/>
      <w:lang w:eastAsia="hi-IN" w:bidi="hi-IN"/>
    </w:rPr>
  </w:style>
  <w:style w:type="paragraph" w:styleId="Nadpisobsahu">
    <w:name w:val="TOC Heading"/>
    <w:basedOn w:val="Nadpis1"/>
    <w:next w:val="Normln"/>
    <w:uiPriority w:val="39"/>
    <w:unhideWhenUsed/>
    <w:qFormat/>
    <w:rsid w:val="00A3691D"/>
    <w:pPr>
      <w:numPr>
        <w:numId w:val="0"/>
      </w:numPr>
      <w:outlineLvl w:val="9"/>
    </w:pPr>
    <w:rPr>
      <w:lang w:eastAsia="cs-CZ"/>
    </w:rPr>
  </w:style>
  <w:style w:type="paragraph" w:styleId="Obsah1">
    <w:name w:val="toc 1"/>
    <w:basedOn w:val="Normln"/>
    <w:next w:val="Normln"/>
    <w:autoRedefine/>
    <w:uiPriority w:val="39"/>
    <w:unhideWhenUsed/>
    <w:rsid w:val="00A3691D"/>
    <w:pPr>
      <w:spacing w:after="100"/>
    </w:pPr>
  </w:style>
  <w:style w:type="paragraph" w:styleId="Obsah2">
    <w:name w:val="toc 2"/>
    <w:basedOn w:val="Normln"/>
    <w:next w:val="Normln"/>
    <w:autoRedefine/>
    <w:uiPriority w:val="39"/>
    <w:unhideWhenUsed/>
    <w:rsid w:val="00A3691D"/>
    <w:pPr>
      <w:spacing w:after="100"/>
      <w:ind w:left="220"/>
    </w:pPr>
  </w:style>
  <w:style w:type="paragraph" w:styleId="Obsah3">
    <w:name w:val="toc 3"/>
    <w:basedOn w:val="Normln"/>
    <w:next w:val="Normln"/>
    <w:autoRedefine/>
    <w:uiPriority w:val="39"/>
    <w:unhideWhenUsed/>
    <w:rsid w:val="00A3691D"/>
    <w:pPr>
      <w:spacing w:after="100"/>
      <w:ind w:left="440"/>
    </w:pPr>
  </w:style>
  <w:style w:type="character" w:styleId="Hypertextovodkaz">
    <w:name w:val="Hyperlink"/>
    <w:basedOn w:val="Standardnpsmoodstavce"/>
    <w:uiPriority w:val="99"/>
    <w:unhideWhenUsed/>
    <w:rsid w:val="00A3691D"/>
    <w:rPr>
      <w:color w:val="0563C1" w:themeColor="hyperlink"/>
      <w:u w:val="single"/>
    </w:rPr>
  </w:style>
  <w:style w:type="paragraph" w:styleId="Zhlav">
    <w:name w:val="header"/>
    <w:basedOn w:val="Normln"/>
    <w:link w:val="ZhlavChar"/>
    <w:uiPriority w:val="99"/>
    <w:unhideWhenUsed/>
    <w:rsid w:val="00A369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691D"/>
  </w:style>
  <w:style w:type="paragraph" w:customStyle="1" w:styleId="NZEV0">
    <w:name w:val="NÁZEV"/>
    <w:basedOn w:val="Obsah1"/>
    <w:rsid w:val="00CD2F7F"/>
    <w:pPr>
      <w:tabs>
        <w:tab w:val="left" w:pos="400"/>
        <w:tab w:val="left" w:pos="540"/>
        <w:tab w:val="right" w:leader="dot" w:pos="9062"/>
      </w:tabs>
      <w:spacing w:before="120" w:after="120" w:line="240" w:lineRule="auto"/>
      <w:ind w:left="540" w:hanging="540"/>
      <w:jc w:val="center"/>
    </w:pPr>
    <w:rPr>
      <w:rFonts w:ascii="Arial" w:eastAsia="Times New Roman" w:hAnsi="Arial" w:cs="Times New Roman"/>
      <w:b/>
      <w:bCs/>
      <w:caps/>
      <w:sz w:val="48"/>
      <w:szCs w:val="20"/>
      <w:lang w:eastAsia="cs-CZ"/>
    </w:rPr>
  </w:style>
  <w:style w:type="paragraph" w:customStyle="1" w:styleId="Normln11">
    <w:name w:val="Normální 11"/>
    <w:basedOn w:val="Normln"/>
    <w:rsid w:val="00CD2F7F"/>
    <w:pPr>
      <w:spacing w:after="0" w:line="240" w:lineRule="auto"/>
    </w:pPr>
    <w:rPr>
      <w:rFonts w:ascii="Arial" w:eastAsia="Times New Roman" w:hAnsi="Arial" w:cs="Times New Roman"/>
      <w:szCs w:val="24"/>
      <w:lang w:eastAsia="cs-CZ"/>
    </w:rPr>
  </w:style>
  <w:style w:type="character" w:customStyle="1" w:styleId="Nadpis8Char">
    <w:name w:val="Nadpis 8 Char"/>
    <w:basedOn w:val="Standardnpsmoodstavce"/>
    <w:link w:val="Nadpis8"/>
    <w:uiPriority w:val="9"/>
    <w:semiHidden/>
    <w:rsid w:val="00ED310E"/>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ED310E"/>
    <w:rPr>
      <w:rFonts w:asciiTheme="majorHAnsi" w:eastAsiaTheme="majorEastAsia" w:hAnsiTheme="majorHAnsi" w:cstheme="majorBidi"/>
      <w:i/>
      <w:iCs/>
      <w:color w:val="272727" w:themeColor="text1" w:themeTint="D8"/>
      <w:sz w:val="21"/>
      <w:szCs w:val="21"/>
    </w:rPr>
  </w:style>
  <w:style w:type="paragraph" w:styleId="Textbubliny">
    <w:name w:val="Balloon Text"/>
    <w:basedOn w:val="Normln"/>
    <w:link w:val="TextbublinyChar"/>
    <w:uiPriority w:val="99"/>
    <w:semiHidden/>
    <w:unhideWhenUsed/>
    <w:rsid w:val="00EC42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C42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0839799">
      <w:bodyDiv w:val="1"/>
      <w:marLeft w:val="0"/>
      <w:marRight w:val="0"/>
      <w:marTop w:val="0"/>
      <w:marBottom w:val="0"/>
      <w:divBdr>
        <w:top w:val="none" w:sz="0" w:space="0" w:color="auto"/>
        <w:left w:val="none" w:sz="0" w:space="0" w:color="auto"/>
        <w:bottom w:val="none" w:sz="0" w:space="0" w:color="auto"/>
        <w:right w:val="none" w:sz="0" w:space="0" w:color="auto"/>
      </w:divBdr>
    </w:div>
    <w:div w:id="129821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z@mt-legal.com" TargetMode="Externa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image" Target="http://www.mpsv.cz/images/clanky/5699/logoMPSV-m-sm.jpg"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V9qf5zFHuT9wdnY6S6iaXo0yBtQ=</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VO8mT+kKLOEkadu0pYODTMp0qFk=</DigestValue>
    </Reference>
  </SignedInfo>
  <SignatureValue>UkkjDU94OLt/7QdCefmzdXN0UanOwX++EwrCQYwGb6CbdJxaRxJ/hAtl0NdhJMYYnVF2Uo1OTqGQ
nprVgAK+0vuB+IZFqVdnIryWbyNiTjZ02rx5WAS9JWtj2i2QRKQvHM3hlaJrTFckgkVE3Cf+3BGw
kl5BamDlOntDJcEmYi3hLqFMP7EM3YSwhB+VC7WOaQ71q8FaDY17odoGzjlGPWDLEiWJmeR2WTeF
UWTWbp6TDrRXWOSj5+ZiVAwlZdL4HTRlSxEOtuJqJ+OT9TH9hglDtuLpDk/6WwZqdAvyyjbQsk8m
3RMgR/nCegrCHd2yEbXT4K/DizKUCPgm0U9HLg==</SignatureValue>
  <KeyInfo>
    <X509Data>
      <X509Certificate>MIIGSTCCBDGgAwIBAgIDIaVGMA0GCSqGSIb3DQEBCwUAMHoxCzAJBgNVBAYTAkNaMSMwIQYDVQQD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QdgIClvhB5fBbpXFGmxJNud64J8=</DigestValue>
      </Reference>
      <Reference URI="/word/theme/theme1.xml?ContentType=application/vnd.openxmlformats-officedocument.theme+xml">
        <DigestMethod Algorithm="http://www.w3.org/2000/09/xmldsig#sha1"/>
        <DigestValue>0hFOjNVwYt0O3+SG1kp/YTb1ezo=</DigestValue>
      </Reference>
      <Reference URI="/word/media/image1.jpeg?ContentType=image/jpeg">
        <DigestMethod Algorithm="http://www.w3.org/2000/09/xmldsig#sha1"/>
        <DigestValue>8bihTwQ66S2cvpcEgIH2nlR/bwk=</DigestValue>
      </Reference>
      <Reference URI="/word/settings.xml?ContentType=application/vnd.openxmlformats-officedocument.wordprocessingml.settings+xml">
        <DigestMethod Algorithm="http://www.w3.org/2000/09/xmldsig#sha1"/>
        <DigestValue>NqCZmhGjnXgVm3/+2vbWrbXYgfU=</DigestValue>
      </Reference>
      <Reference URI="/word/styles.xml?ContentType=application/vnd.openxmlformats-officedocument.wordprocessingml.styles+xml">
        <DigestMethod Algorithm="http://www.w3.org/2000/09/xmldsig#sha1"/>
        <DigestValue>ga7EaOslh4rbdnGBRipP2nqqxPQ=</DigestValue>
      </Reference>
      <Reference URI="/word/numbering.xml?ContentType=application/vnd.openxmlformats-officedocument.wordprocessingml.numbering+xml">
        <DigestMethod Algorithm="http://www.w3.org/2000/09/xmldsig#sha1"/>
        <DigestValue>uzvIgz+Hvxl83eeakqcmiyik8SM=</DigestValue>
      </Reference>
      <Reference URI="/word/media/image2.emf?ContentType=image/x-emf">
        <DigestMethod Algorithm="http://www.w3.org/2000/09/xmldsig#sha1"/>
        <DigestValue>TwOCvob3USsQLP6B5tUUHG2qiIg=</DigestValue>
      </Reference>
      <Reference URI="/word/endnotes.xml?ContentType=application/vnd.openxmlformats-officedocument.wordprocessingml.endnotes+xml">
        <DigestMethod Algorithm="http://www.w3.org/2000/09/xmldsig#sha1"/>
        <DigestValue>EYrneQ6Zga/F6DDrrGM2TT0fSaM=</DigestValue>
      </Reference>
      <Reference URI="/word/footnotes.xml?ContentType=application/vnd.openxmlformats-officedocument.wordprocessingml.footnotes+xml">
        <DigestMethod Algorithm="http://www.w3.org/2000/09/xmldsig#sha1"/>
        <DigestValue>krAY5lwk2FW/aUbo6LtaBKZ3FaQ=</DigestValue>
      </Reference>
      <Reference URI="/word/document.xml?ContentType=application/vnd.openxmlformats-officedocument.wordprocessingml.document.main+xml">
        <DigestMethod Algorithm="http://www.w3.org/2000/09/xmldsig#sha1"/>
        <DigestValue>yejNUAEY2qq3LjkRfEia7M/+NzE=</DigestValue>
      </Reference>
      <Reference URI="/word/webSettings.xml?ContentType=application/vnd.openxmlformats-officedocument.wordprocessingml.webSettings+xml">
        <DigestMethod Algorithm="http://www.w3.org/2000/09/xmldsig#sha1"/>
        <DigestValue>McLeY8Fe2pS/nvnhHi7gi+YkauA=</DigestValue>
      </Reference>
      <Reference URI="/word/footer2.xml?ContentType=application/vnd.openxmlformats-officedocument.wordprocessingml.footer+xml">
        <DigestMethod Algorithm="http://www.w3.org/2000/09/xmldsig#sha1"/>
        <DigestValue>US1Cj5NbjEygHlnGccdl0Qc5Usk=</DigestValue>
      </Reference>
      <Reference URI="/word/footer1.xml?ContentType=application/vnd.openxmlformats-officedocument.wordprocessingml.footer+xml">
        <DigestMethod Algorithm="http://www.w3.org/2000/09/xmldsig#sha1"/>
        <DigestValue>mUMSoHIPflMrTZfMZihwXiY40B0=</DigestValue>
      </Reference>
      <Reference URI="/word/header1.xml?ContentType=application/vnd.openxmlformats-officedocument.wordprocessingml.header+xml">
        <DigestMethod Algorithm="http://www.w3.org/2000/09/xmldsig#sha1"/>
        <DigestValue>el25WW7nk5HxzKokBQkgNjY7cUk=</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R1WJ8izczagE67upYLYHVCSjAKQ=</DigestValue>
      </Reference>
    </Manifest>
    <SignatureProperties>
      <SignatureProperty Id="idSignatureTime" Target="#idPackageSignature">
        <mdssi:SignatureTime>
          <mdssi:Format>YYYY-MM-DDThh:mm:ssTZD</mdssi:Format>
          <mdssi:Value>2016-10-14T11:42:03Z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2016-10-14T11:42:03Z</xd:SigningTime>
          <xd:SigningCertificate>
            <xd:Cert>
              <xd:CertDigest>
                <DigestMethod Algorithm="http://www.w3.org/2000/09/xmldsig#sha1"/>
                <DigestValue>6bG78m9MYrNe8oQrRio9rIzXvdM=</DigestValue>
              </xd:CertDigest>
              <xd:IssuerSerial>
                <X509IssuerName>SERIALNUMBER=NTRCZ-26439395, O="První certifikační autorita, a.s.", CN=I.CA Public CA/RSA 07/2015, C=CZ</X509IssuerName>
                <X509SerialNumber>2204998</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3DD45-B627-4FE3-9B4D-E6CEF2112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8676</Words>
  <Characters>51193</Characters>
  <Application>Microsoft Office Word</Application>
  <DocSecurity>0</DocSecurity>
  <Lines>426</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cp:lastPrinted>2016-07-25T12:07:00Z</cp:lastPrinted>
  <dcterms:created xsi:type="dcterms:W3CDTF">2016-10-12T07:17:00Z</dcterms:created>
  <dcterms:modified xsi:type="dcterms:W3CDTF">2016-10-12T07:17:00Z</dcterms:modified>
</cp:coreProperties>
</file>